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Pr>
          <w:rFonts w:ascii="Arial" w:hAnsi="Arial" w:cs="Arial"/>
        </w:rPr>
        <w:t>whether or not</w:t>
      </w:r>
      <w:proofErr w:type="gramEnd"/>
      <w:r>
        <w:rPr>
          <w:rFonts w:ascii="Arial" w:hAnsi="Arial" w:cs="Arial"/>
        </w:rPr>
        <w:t xml:space="preserve">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2695"/>
        <w:gridCol w:w="7625"/>
        <w:gridCol w:w="29"/>
      </w:tblGrid>
      <w:tr w:rsidR="00C65245" w14:paraId="1580F8DA" w14:textId="77777777" w:rsidTr="00123BEA">
        <w:trPr>
          <w:gridAfter w:val="1"/>
          <w:wAfter w:w="29" w:type="dxa"/>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w:t>
            </w:r>
            <w:proofErr w:type="gramStart"/>
            <w:r>
              <w:rPr>
                <w:rFonts w:ascii="Arial" w:hAnsi="Arial" w:cs="Arial"/>
              </w:rPr>
              <w:t>hrs;</w:t>
            </w:r>
            <w:proofErr w:type="gramEnd"/>
          </w:p>
        </w:tc>
      </w:tr>
      <w:tr w:rsidR="00C65245" w14:paraId="09C4F399" w14:textId="77777777" w:rsidTr="00123BEA">
        <w:trPr>
          <w:gridAfter w:val="1"/>
          <w:wAfter w:w="29" w:type="dxa"/>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123BEA">
        <w:trPr>
          <w:gridAfter w:val="1"/>
          <w:wAfter w:w="29" w:type="dxa"/>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123BEA">
        <w:trPr>
          <w:gridAfter w:val="1"/>
          <w:wAfter w:w="29" w:type="dxa"/>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123BEA">
        <w:trPr>
          <w:gridAfter w:val="1"/>
          <w:wAfter w:w="29" w:type="dxa"/>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123BEA">
        <w:trPr>
          <w:gridAfter w:val="1"/>
          <w:wAfter w:w="29" w:type="dxa"/>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123BEA">
        <w:trPr>
          <w:gridAfter w:val="1"/>
          <w:wAfter w:w="29" w:type="dxa"/>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123BEA">
        <w:trPr>
          <w:gridAfter w:val="1"/>
          <w:wAfter w:w="29" w:type="dxa"/>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123BEA">
        <w:trPr>
          <w:gridAfter w:val="1"/>
          <w:wAfter w:w="29" w:type="dxa"/>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123BEA">
        <w:trPr>
          <w:gridAfter w:val="1"/>
          <w:wAfter w:w="29" w:type="dxa"/>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123BEA">
        <w:trPr>
          <w:gridAfter w:val="1"/>
          <w:wAfter w:w="29" w:type="dxa"/>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123BEA">
        <w:trPr>
          <w:gridAfter w:val="1"/>
          <w:wAfter w:w="29" w:type="dxa"/>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123BEA">
        <w:trPr>
          <w:gridAfter w:val="1"/>
          <w:wAfter w:w="29" w:type="dxa"/>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w:t>
            </w:r>
            <w:proofErr w:type="gramStart"/>
            <w:r w:rsidR="0085203B">
              <w:rPr>
                <w:rFonts w:ascii="Arial" w:hAnsi="Arial" w:cs="Arial"/>
                <w:lang w:val="en-US"/>
              </w:rPr>
              <w:t>liable</w:t>
            </w:r>
            <w:proofErr w:type="gramEnd"/>
            <w:r w:rsidR="0085203B">
              <w:rPr>
                <w:rFonts w:ascii="Arial" w:hAnsi="Arial" w:cs="Arial"/>
                <w:lang w:val="en-US"/>
              </w:rPr>
              <w:t xml:space="preserve"> for TNUoS charges </w:t>
            </w:r>
            <w:r w:rsidR="00D36D69">
              <w:rPr>
                <w:rFonts w:ascii="Arial" w:hAnsi="Arial" w:cs="Arial"/>
                <w:lang w:val="en-US"/>
              </w:rPr>
              <w:t>to ensure compliance with the Limiting Regulation.</w:t>
            </w:r>
          </w:p>
        </w:tc>
      </w:tr>
      <w:tr w:rsidR="00B739A8" w14:paraId="7CFD36D8" w14:textId="77777777" w:rsidTr="00123BEA">
        <w:trPr>
          <w:gridAfter w:val="1"/>
          <w:wAfter w:w="29" w:type="dxa"/>
          <w:trHeight w:val="288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123BEA">
        <w:trPr>
          <w:gridAfter w:val="1"/>
          <w:wAfter w:w="29" w:type="dxa"/>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123BEA">
        <w:trPr>
          <w:gridAfter w:val="1"/>
          <w:wAfter w:w="29" w:type="dxa"/>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123BEA">
        <w:trPr>
          <w:gridAfter w:val="1"/>
          <w:wAfter w:w="29" w:type="dxa"/>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123BEA">
        <w:trPr>
          <w:gridAfter w:val="1"/>
          <w:wAfter w:w="29" w:type="dxa"/>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123BEA">
        <w:trPr>
          <w:gridAfter w:val="1"/>
          <w:wAfter w:w="29" w:type="dxa"/>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123BEA">
        <w:trPr>
          <w:gridAfter w:val="1"/>
          <w:wAfter w:w="29" w:type="dxa"/>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123BEA">
        <w:trPr>
          <w:gridAfter w:val="1"/>
          <w:wAfter w:w="29" w:type="dxa"/>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123BEA">
        <w:trPr>
          <w:gridAfter w:val="1"/>
          <w:wAfter w:w="29" w:type="dxa"/>
          <w:trHeight w:val="737"/>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123BEA">
        <w:trPr>
          <w:gridAfter w:val="1"/>
          <w:wAfter w:w="29" w:type="dxa"/>
        </w:trPr>
        <w:tc>
          <w:tcPr>
            <w:tcW w:w="269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123BEA">
        <w:trPr>
          <w:gridAfter w:val="1"/>
          <w:wAfter w:w="29" w:type="dxa"/>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123BEA">
        <w:trPr>
          <w:gridAfter w:val="1"/>
          <w:wAfter w:w="29" w:type="dxa"/>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123BEA">
        <w:trPr>
          <w:gridAfter w:val="1"/>
          <w:wAfter w:w="29" w:type="dxa"/>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123BEA">
        <w:trPr>
          <w:gridAfter w:val="1"/>
          <w:wAfter w:w="29" w:type="dxa"/>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w:t>
            </w:r>
            <w:proofErr w:type="gramStart"/>
            <w:r>
              <w:rPr>
                <w:rFonts w:ascii="Arial" w:hAnsi="Arial" w:cs="Arial"/>
              </w:rPr>
              <w:t>a  result</w:t>
            </w:r>
            <w:proofErr w:type="gramEnd"/>
            <w:r>
              <w:rPr>
                <w:rFonts w:ascii="Arial" w:hAnsi="Arial" w:cs="Arial"/>
              </w:rPr>
              <w:t xml:space="preserve"> of weather variation </w:t>
            </w:r>
            <w:proofErr w:type="gramStart"/>
            <w:r>
              <w:rPr>
                <w:rFonts w:ascii="Arial" w:hAnsi="Arial" w:cs="Arial"/>
              </w:rPr>
              <w:t>alone;</w:t>
            </w:r>
            <w:proofErr w:type="gramEnd"/>
            <w:r>
              <w:rPr>
                <w:rFonts w:ascii="Arial" w:hAnsi="Arial" w:cs="Arial"/>
              </w:rPr>
              <w:t xml:space="preserve"> </w:t>
            </w:r>
          </w:p>
        </w:tc>
      </w:tr>
      <w:tr w:rsidR="004D5A11" w14:paraId="1F2EC405" w14:textId="77777777" w:rsidTr="00123BEA">
        <w:trPr>
          <w:gridAfter w:val="1"/>
          <w:wAfter w:w="29" w:type="dxa"/>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123BEA">
        <w:trPr>
          <w:gridAfter w:val="1"/>
          <w:wAfter w:w="29" w:type="dxa"/>
          <w:trHeight w:val="85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123BEA">
        <w:trPr>
          <w:gridAfter w:val="1"/>
          <w:wAfter w:w="29" w:type="dxa"/>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123BEA">
        <w:trPr>
          <w:gridAfter w:val="1"/>
          <w:wAfter w:w="29" w:type="dxa"/>
        </w:trPr>
        <w:tc>
          <w:tcPr>
            <w:tcW w:w="2695" w:type="dxa"/>
          </w:tcPr>
          <w:p w14:paraId="65BE66AA"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123BEA">
        <w:trPr>
          <w:gridAfter w:val="1"/>
          <w:wAfter w:w="29" w:type="dxa"/>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7" w:name="_BPDCD_7"/>
            <w:r w:rsidRPr="5659255A">
              <w:rPr>
                <w:rFonts w:ascii="Arial" w:hAnsi="Arial" w:cs="Arial"/>
              </w:rPr>
              <w:t xml:space="preserve">the </w:t>
            </w:r>
            <w:bookmarkEnd w:id="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123BEA">
        <w:trPr>
          <w:gridAfter w:val="1"/>
          <w:wAfter w:w="29" w:type="dxa"/>
        </w:trPr>
        <w:tc>
          <w:tcPr>
            <w:tcW w:w="269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762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123BEA">
        <w:trPr>
          <w:gridAfter w:val="1"/>
          <w:wAfter w:w="29" w:type="dxa"/>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r>
              <w:rPr>
                <w:rFonts w:ascii="Arial" w:hAnsi="Arial" w:cs="Arial"/>
                <w:b/>
                <w:bCs/>
              </w:rPr>
              <w:t>Website</w:t>
            </w:r>
            <w:r>
              <w:rPr>
                <w:rFonts w:ascii="Arial" w:hAnsi="Arial" w:cs="Arial"/>
              </w:rPr>
              <w:t>;</w:t>
            </w:r>
          </w:p>
        </w:tc>
      </w:tr>
      <w:tr w:rsidR="004D5A11" w14:paraId="7C5DF80F" w14:textId="77777777" w:rsidTr="00123BEA">
        <w:trPr>
          <w:gridAfter w:val="1"/>
          <w:wAfter w:w="29" w:type="dxa"/>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123BEA">
        <w:trPr>
          <w:gridAfter w:val="1"/>
          <w:wAfter w:w="29" w:type="dxa"/>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123BEA">
        <w:trPr>
          <w:gridAfter w:val="1"/>
          <w:wAfter w:w="29" w:type="dxa"/>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123BEA">
        <w:trPr>
          <w:gridAfter w:val="1"/>
          <w:wAfter w:w="29" w:type="dxa"/>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123BEA">
        <w:trPr>
          <w:gridAfter w:val="1"/>
          <w:wAfter w:w="29" w:type="dxa"/>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123BEA">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123BEA">
        <w:trPr>
          <w:gridAfter w:val="1"/>
          <w:wAfter w:w="29" w:type="dxa"/>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proofErr w:type="gramStart"/>
            <w:r w:rsidRPr="009625ED">
              <w:rPr>
                <w:rFonts w:ascii="Arial" w:hAnsi="Arial" w:cs="Arial"/>
                <w:szCs w:val="22"/>
                <w:lang w:eastAsia="en-GB"/>
              </w:rPr>
              <w:t>as a consequence of</w:t>
            </w:r>
            <w:proofErr w:type="gramEnd"/>
            <w:r w:rsidRPr="009625ED">
              <w:rPr>
                <w:rFonts w:ascii="Arial" w:hAnsi="Arial" w:cs="Arial"/>
                <w:szCs w:val="22"/>
                <w:lang w:eastAsia="en-GB"/>
              </w:rPr>
              <w:t xml:space="preserve">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123BEA">
        <w:trPr>
          <w:gridAfter w:val="1"/>
          <w:wAfter w:w="29" w:type="dxa"/>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lastRenderedPageBreak/>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123BEA">
        <w:trPr>
          <w:gridAfter w:val="1"/>
          <w:wAfter w:w="29" w:type="dxa"/>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 xml:space="preserve">Construction </w:t>
            </w:r>
            <w:proofErr w:type="gramStart"/>
            <w:r w:rsidRPr="00204577">
              <w:rPr>
                <w:rFonts w:ascii="Arial" w:hAnsi="Arial" w:cs="Arial"/>
                <w:b/>
                <w:bCs/>
                <w:szCs w:val="22"/>
              </w:rPr>
              <w:t>Agreement</w:t>
            </w:r>
            <w:r w:rsidRPr="00204577">
              <w:rPr>
                <w:rFonts w:ascii="Arial" w:hAnsi="Arial" w:cs="Arial"/>
                <w:szCs w:val="22"/>
              </w:rPr>
              <w:t>;</w:t>
            </w:r>
            <w:proofErr w:type="gramEnd"/>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123BEA">
        <w:trPr>
          <w:gridAfter w:val="1"/>
          <w:wAfter w:w="29" w:type="dxa"/>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123BEA">
        <w:trPr>
          <w:gridAfter w:val="1"/>
          <w:wAfter w:w="29" w:type="dxa"/>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123BEA">
        <w:trPr>
          <w:gridAfter w:val="1"/>
          <w:wAfter w:w="29" w:type="dxa"/>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123BEA">
        <w:trPr>
          <w:gridAfter w:val="1"/>
          <w:wAfter w:w="29" w:type="dxa"/>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123BEA">
        <w:trPr>
          <w:gridAfter w:val="1"/>
          <w:wAfter w:w="29" w:type="dxa"/>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1" w:name="_BPDCD_13"/>
            <w:r w:rsidRPr="00DE41AF">
              <w:rPr>
                <w:rFonts w:ascii="Arial Bold" w:hAnsi="Arial Bold" w:cs="Arial"/>
                <w:b/>
                <w:lang w:val="en-US"/>
              </w:rPr>
              <w:t>The Company</w:t>
            </w:r>
            <w:r w:rsidRPr="00DE41AF">
              <w:rPr>
                <w:rFonts w:ascii="Arial Bold" w:hAnsi="Arial Bold" w:cs="Arial"/>
                <w:lang w:val="en-US"/>
              </w:rPr>
              <w:t xml:space="preserve"> </w:t>
            </w:r>
            <w:bookmarkEnd w:id="11"/>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2" w:name="_BPDCD_14"/>
            <w:r w:rsidRPr="00DE41AF">
              <w:rPr>
                <w:rFonts w:ascii="Arial" w:hAnsi="Arial" w:cs="Arial"/>
                <w:lang w:val="en-US"/>
              </w:rPr>
              <w:t>;</w:t>
            </w:r>
            <w:bookmarkEnd w:id="12"/>
          </w:p>
        </w:tc>
      </w:tr>
      <w:tr w:rsidR="004D5A11" w14:paraId="33D9BCB0" w14:textId="77777777" w:rsidTr="00123BEA">
        <w:trPr>
          <w:gridAfter w:val="1"/>
          <w:wAfter w:w="29" w:type="dxa"/>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123BEA">
        <w:trPr>
          <w:gridAfter w:val="1"/>
          <w:wAfter w:w="29" w:type="dxa"/>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123BEA">
        <w:trPr>
          <w:gridAfter w:val="1"/>
          <w:wAfter w:w="29" w:type="dxa"/>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123BEA">
        <w:trPr>
          <w:gridAfter w:val="1"/>
          <w:wAfter w:w="29" w:type="dxa"/>
        </w:trPr>
        <w:tc>
          <w:tcPr>
            <w:tcW w:w="2695" w:type="dxa"/>
          </w:tcPr>
          <w:p w14:paraId="3EA1AEDF"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123BEA">
        <w:trPr>
          <w:gridAfter w:val="1"/>
          <w:wAfter w:w="29" w:type="dxa"/>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123BEA">
        <w:trPr>
          <w:gridAfter w:val="1"/>
          <w:wAfter w:w="29" w:type="dxa"/>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123BEA">
        <w:trPr>
          <w:gridAfter w:val="1"/>
          <w:wAfter w:w="29" w:type="dxa"/>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123BEA">
        <w:trPr>
          <w:gridAfter w:val="1"/>
          <w:wAfter w:w="29" w:type="dxa"/>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123BEA">
        <w:trPr>
          <w:gridAfter w:val="1"/>
          <w:wAfter w:w="29" w:type="dxa"/>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123BEA">
        <w:trPr>
          <w:gridAfter w:val="1"/>
          <w:wAfter w:w="29" w:type="dxa"/>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13" w:name="_BPDCD_15"/>
            <w:r w:rsidRPr="00DE41AF">
              <w:rPr>
                <w:rFonts w:ascii="Arial" w:hAnsi="Arial" w:cs="Arial"/>
              </w:rPr>
              <w:t>;</w:t>
            </w:r>
            <w:bookmarkEnd w:id="13"/>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123BEA">
        <w:trPr>
          <w:gridAfter w:val="1"/>
          <w:wAfter w:w="29" w:type="dxa"/>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123BEA">
        <w:trPr>
          <w:gridAfter w:val="1"/>
          <w:wAfter w:w="29" w:type="dxa"/>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123BEA">
        <w:trPr>
          <w:gridAfter w:val="1"/>
          <w:wAfter w:w="29" w:type="dxa"/>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123BEA">
        <w:trPr>
          <w:gridAfter w:val="1"/>
          <w:wAfter w:w="29" w:type="dxa"/>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shd w:val="clear" w:color="auto" w:fill="auto"/>
          </w:tcPr>
          <w:p w14:paraId="3CDC25C4" w14:textId="2F98F519" w:rsidR="004D5A11" w:rsidRPr="00CC1A3E" w:rsidRDefault="004D5A11">
            <w:pPr>
              <w:pStyle w:val="clauseindent"/>
              <w:ind w:left="0"/>
              <w:jc w:val="both"/>
              <w:rPr>
                <w:rFonts w:ascii="Arial" w:hAnsi="Arial" w:cs="Arial"/>
                <w:b/>
              </w:rPr>
            </w:pPr>
            <w:bookmarkStart w:id="14" w:name="_BPDCD_16"/>
            <w:r w:rsidRPr="00DE41AF">
              <w:rPr>
                <w:rFonts w:ascii="Arial" w:hAnsi="Arial" w:cs="Arial"/>
              </w:rPr>
              <w:t xml:space="preserve">the </w:t>
            </w:r>
            <w:bookmarkEnd w:id="14"/>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123BEA">
        <w:trPr>
          <w:gridAfter w:val="1"/>
          <w:wAfter w:w="29" w:type="dxa"/>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lastRenderedPageBreak/>
              <w:t>"BELLA Application"</w:t>
            </w:r>
          </w:p>
        </w:tc>
        <w:tc>
          <w:tcPr>
            <w:tcW w:w="762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123BEA">
        <w:trPr>
          <w:gridAfter w:val="1"/>
          <w:wAfter w:w="29" w:type="dxa"/>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123BEA">
        <w:trPr>
          <w:gridAfter w:val="1"/>
          <w:wAfter w:w="29" w:type="dxa"/>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123BEA">
        <w:trPr>
          <w:gridAfter w:val="1"/>
          <w:wAfter w:w="29" w:type="dxa"/>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123BEA">
        <w:trPr>
          <w:gridAfter w:val="1"/>
          <w:wAfter w:w="29" w:type="dxa"/>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123BEA">
        <w:trPr>
          <w:gridAfter w:val="1"/>
          <w:wAfter w:w="29" w:type="dxa"/>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123BEA">
        <w:trPr>
          <w:gridAfter w:val="1"/>
          <w:wAfter w:w="29" w:type="dxa"/>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123BEA">
        <w:trPr>
          <w:gridAfter w:val="1"/>
          <w:wAfter w:w="29" w:type="dxa"/>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123BEA">
        <w:trPr>
          <w:gridAfter w:val="1"/>
          <w:wAfter w:w="29" w:type="dxa"/>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123BEA">
        <w:trPr>
          <w:gridAfter w:val="1"/>
          <w:wAfter w:w="29" w:type="dxa"/>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762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123BEA">
        <w:trPr>
          <w:gridAfter w:val="1"/>
          <w:wAfter w:w="29" w:type="dxa"/>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123BEA">
        <w:trPr>
          <w:gridAfter w:val="1"/>
          <w:wAfter w:w="29" w:type="dxa"/>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123BEA">
        <w:trPr>
          <w:gridAfter w:val="1"/>
          <w:wAfter w:w="29" w:type="dxa"/>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123BEA">
        <w:trPr>
          <w:gridAfter w:val="1"/>
          <w:wAfter w:w="29" w:type="dxa"/>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lastRenderedPageBreak/>
              <w:t>"BM Unit Identifiers"</w:t>
            </w:r>
          </w:p>
        </w:tc>
        <w:tc>
          <w:tcPr>
            <w:tcW w:w="762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123BEA">
        <w:trPr>
          <w:gridAfter w:val="1"/>
          <w:wAfter w:w="29" w:type="dxa"/>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123BEA">
        <w:trPr>
          <w:gridAfter w:val="1"/>
          <w:wAfter w:w="29" w:type="dxa"/>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123BEA">
        <w:trPr>
          <w:gridAfter w:val="1"/>
          <w:wAfter w:w="29" w:type="dxa"/>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123BEA">
        <w:trPr>
          <w:gridAfter w:val="1"/>
          <w:wAfter w:w="29" w:type="dxa"/>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123BEA">
        <w:trPr>
          <w:gridAfter w:val="1"/>
          <w:wAfter w:w="29" w:type="dxa"/>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123BEA">
        <w:trPr>
          <w:gridAfter w:val="1"/>
          <w:wAfter w:w="29" w:type="dxa"/>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123BEA">
        <w:trPr>
          <w:gridAfter w:val="1"/>
          <w:wAfter w:w="29" w:type="dxa"/>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123BEA">
        <w:trPr>
          <w:gridAfter w:val="1"/>
          <w:wAfter w:w="29" w:type="dxa"/>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123BEA">
        <w:trPr>
          <w:gridAfter w:val="1"/>
          <w:wAfter w:w="29" w:type="dxa"/>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xml:space="preserve">" shall be </w:t>
            </w:r>
            <w:proofErr w:type="gramStart"/>
            <w:r>
              <w:rPr>
                <w:rFonts w:ascii="Arial" w:hAnsi="Arial" w:cs="Arial"/>
              </w:rPr>
              <w:t>construed accordingly;</w:t>
            </w:r>
            <w:proofErr w:type="gramEnd"/>
          </w:p>
        </w:tc>
      </w:tr>
      <w:tr w:rsidR="004D5A11" w:rsidRPr="0000119F" w14:paraId="09DBC4C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lastRenderedPageBreak/>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123BEA">
        <w:trPr>
          <w:gridAfter w:val="1"/>
          <w:wAfter w:w="29" w:type="dxa"/>
        </w:trPr>
        <w:tc>
          <w:tcPr>
            <w:tcW w:w="2695" w:type="dxa"/>
          </w:tcPr>
          <w:p w14:paraId="126AD00F" w14:textId="41AD2096" w:rsidR="004D5A11" w:rsidRPr="008654EE" w:rsidRDefault="004D5A11">
            <w:pPr>
              <w:spacing w:after="120" w:line="360" w:lineRule="auto"/>
              <w:rPr>
                <w:rFonts w:ascii="Arial Bold" w:hAnsi="Arial Bold" w:cs="Arial"/>
                <w:b/>
              </w:rPr>
            </w:pPr>
            <w:bookmarkStart w:id="15" w:name="_BPDCI_20"/>
            <w:r w:rsidRPr="008654EE">
              <w:rPr>
                <w:rFonts w:ascii="Arial Bold" w:hAnsi="Arial Bold" w:cs="Arial"/>
                <w:b/>
                <w:bCs/>
              </w:rPr>
              <w:t>"</w:t>
            </w:r>
            <w:bookmarkEnd w:id="15"/>
            <w:r w:rsidRPr="008654EE">
              <w:rPr>
                <w:rFonts w:ascii="Arial Bold" w:hAnsi="Arial Bold" w:cs="Arial"/>
                <w:b/>
              </w:rPr>
              <w:t>CAP 179 Implementation Date</w:t>
            </w:r>
            <w:bookmarkStart w:id="16" w:name="_BPDCD_21"/>
            <w:r w:rsidRPr="008654EE">
              <w:rPr>
                <w:rFonts w:ascii="Arial Bold" w:hAnsi="Arial Bold" w:cs="Arial"/>
                <w:b/>
                <w:bCs/>
              </w:rPr>
              <w:t>"</w:t>
            </w:r>
            <w:r w:rsidRPr="008654EE">
              <w:rPr>
                <w:rFonts w:ascii="Arial Bold" w:hAnsi="Arial Bold" w:cs="Arial"/>
                <w:b/>
              </w:rPr>
              <w:t xml:space="preserve"> </w:t>
            </w:r>
            <w:bookmarkEnd w:id="16"/>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123BEA">
        <w:trPr>
          <w:gridAfter w:val="1"/>
          <w:wAfter w:w="29" w:type="dxa"/>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123BEA">
        <w:trPr>
          <w:gridAfter w:val="1"/>
          <w:wAfter w:w="29" w:type="dxa"/>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123BEA">
        <w:trPr>
          <w:gridAfter w:val="1"/>
          <w:wAfter w:w="29" w:type="dxa"/>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123BEA">
        <w:trPr>
          <w:gridAfter w:val="1"/>
          <w:wAfter w:w="29" w:type="dxa"/>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17"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7"/>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18"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8"/>
          </w:p>
        </w:tc>
      </w:tr>
      <w:tr w:rsidR="004D5A11" w14:paraId="4A0AC05B" w14:textId="77777777" w:rsidTr="00123BEA">
        <w:trPr>
          <w:gridAfter w:val="1"/>
          <w:wAfter w:w="29" w:type="dxa"/>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19"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9"/>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123BEA">
        <w:trPr>
          <w:gridAfter w:val="1"/>
          <w:wAfter w:w="29" w:type="dxa"/>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20"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0"/>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123BEA">
        <w:trPr>
          <w:gridAfter w:val="1"/>
          <w:wAfter w:w="29" w:type="dxa"/>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21"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1"/>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123BEA">
        <w:trPr>
          <w:gridAfter w:val="1"/>
          <w:wAfter w:w="29" w:type="dxa"/>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123BEA">
        <w:trPr>
          <w:gridAfter w:val="1"/>
          <w:wAfter w:w="29" w:type="dxa"/>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123BEA">
        <w:trPr>
          <w:gridAfter w:val="1"/>
          <w:wAfter w:w="29" w:type="dxa"/>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123BEA">
        <w:trPr>
          <w:gridAfter w:val="1"/>
          <w:wAfter w:w="29" w:type="dxa"/>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123BEA">
        <w:trPr>
          <w:gridAfter w:val="1"/>
          <w:wAfter w:w="29" w:type="dxa"/>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 xml:space="preserve">Difference (Allocation) Regulations 2014, The Contracts for Difference (Definition of Eligible Generator) Regulations 2014 and The Contracts for Difference (Electricity Supplier Obligations) </w:t>
            </w:r>
            <w:r w:rsidRPr="007E2499">
              <w:rPr>
                <w:rFonts w:ascii="Arial" w:hAnsi="Arial" w:cs="Arial"/>
                <w:lang w:val="en-US"/>
              </w:rPr>
              <w:lastRenderedPageBreak/>
              <w:t>Regulations 2014 and any other regulations made under Chapter 2 of Part 2 of the Energy Act 2013 which are in force from time to time;</w:t>
            </w:r>
          </w:p>
        </w:tc>
      </w:tr>
      <w:tr w:rsidR="007E2499" w14:paraId="575DA9F9" w14:textId="77777777" w:rsidTr="00123BEA">
        <w:trPr>
          <w:gridAfter w:val="1"/>
          <w:wAfter w:w="29" w:type="dxa"/>
        </w:trPr>
        <w:tc>
          <w:tcPr>
            <w:tcW w:w="2695" w:type="dxa"/>
          </w:tcPr>
          <w:p w14:paraId="6D7DD6F5" w14:textId="77777777" w:rsidR="007E2499" w:rsidRDefault="007E2499">
            <w:pPr>
              <w:pStyle w:val="BodyText"/>
              <w:rPr>
                <w:rFonts w:ascii="Arial" w:hAnsi="Arial" w:cs="Arial"/>
                <w:b/>
                <w:bCs/>
              </w:rPr>
            </w:pPr>
            <w:r>
              <w:rPr>
                <w:rFonts w:ascii="Arial" w:hAnsi="Arial" w:cs="Arial"/>
                <w:b/>
                <w:bCs/>
              </w:rPr>
              <w:lastRenderedPageBreak/>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123BEA">
        <w:trPr>
          <w:gridAfter w:val="1"/>
          <w:wAfter w:w="29" w:type="dxa"/>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123BEA">
        <w:trPr>
          <w:gridAfter w:val="1"/>
          <w:wAfter w:w="29" w:type="dxa"/>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123BEA">
        <w:trPr>
          <w:gridAfter w:val="1"/>
          <w:wAfter w:w="29" w:type="dxa"/>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123BEA">
        <w:trPr>
          <w:gridAfter w:val="1"/>
          <w:wAfter w:w="29" w:type="dxa"/>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123BEA">
        <w:trPr>
          <w:gridAfter w:val="1"/>
          <w:wAfter w:w="29" w:type="dxa"/>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123BEA">
        <w:trPr>
          <w:gridAfter w:val="1"/>
          <w:wAfter w:w="29" w:type="dxa"/>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123BEA">
        <w:trPr>
          <w:gridAfter w:val="1"/>
          <w:wAfter w:w="29" w:type="dxa"/>
        </w:trPr>
        <w:tc>
          <w:tcPr>
            <w:tcW w:w="2695" w:type="dxa"/>
          </w:tcPr>
          <w:p w14:paraId="32BE21B8" w14:textId="2A7BADE6" w:rsidR="004D5A11" w:rsidRDefault="004D5A11">
            <w:pPr>
              <w:rPr>
                <w:rFonts w:ascii="Arial" w:hAnsi="Arial" w:cs="Arial"/>
                <w:b/>
              </w:rPr>
            </w:pPr>
            <w:bookmarkStart w:id="22" w:name="_DV_C131"/>
            <w:r>
              <w:rPr>
                <w:rFonts w:ascii="Arial" w:hAnsi="Arial" w:cs="Arial"/>
                <w:b/>
              </w:rPr>
              <w:t>"Circuit Breaker"</w:t>
            </w:r>
            <w:bookmarkEnd w:id="22"/>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carrying and breaking currents under normal circuit conditions </w:t>
            </w:r>
            <w:proofErr w:type="gramStart"/>
            <w:r>
              <w:rPr>
                <w:rFonts w:ascii="Arial" w:hAnsi="Arial" w:cs="Arial"/>
                <w:color w:val="000000"/>
                <w:w w:val="0"/>
              </w:rPr>
              <w:t>and also</w:t>
            </w:r>
            <w:proofErr w:type="gramEnd"/>
            <w:r>
              <w:rPr>
                <w:rFonts w:ascii="Arial" w:hAnsi="Arial" w:cs="Arial"/>
                <w:color w:val="000000"/>
                <w:w w:val="0"/>
              </w:rPr>
              <w:t xml:space="preserve"> of making, carrying for a specified time and breaking currents under specified abnormal circuit conditions, such as those of short circuit</w:t>
            </w:r>
            <w:bookmarkStart w:id="23" w:name="_BPDCD_22"/>
            <w:r>
              <w:rPr>
                <w:rFonts w:ascii="Arial" w:hAnsi="Arial" w:cs="Arial"/>
                <w:color w:val="0000FF"/>
                <w:w w:val="0"/>
                <w:u w:val="double"/>
              </w:rPr>
              <w:t>;</w:t>
            </w:r>
            <w:bookmarkEnd w:id="23"/>
          </w:p>
        </w:tc>
      </w:tr>
      <w:tr w:rsidR="004D5A11" w14:paraId="2431FE17" w14:textId="77777777" w:rsidTr="00123BEA">
        <w:trPr>
          <w:gridAfter w:val="1"/>
          <w:wAfter w:w="29" w:type="dxa"/>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23BEA">
        <w:trPr>
          <w:gridAfter w:val="1"/>
          <w:wAfter w:w="29" w:type="dxa"/>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23BEA">
        <w:trPr>
          <w:gridAfter w:val="1"/>
          <w:wAfter w:w="29" w:type="dxa"/>
        </w:trPr>
        <w:tc>
          <w:tcPr>
            <w:tcW w:w="2695"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762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123BEA">
        <w:trPr>
          <w:gridAfter w:val="1"/>
          <w:wAfter w:w="29" w:type="dxa"/>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123BEA">
        <w:trPr>
          <w:gridAfter w:val="1"/>
          <w:wAfter w:w="29" w:type="dxa"/>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lastRenderedPageBreak/>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23BEA">
        <w:trPr>
          <w:gridAfter w:val="1"/>
          <w:wAfter w:w="29" w:type="dxa"/>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123BEA">
        <w:trPr>
          <w:gridAfter w:val="1"/>
          <w:wAfter w:w="29" w:type="dxa"/>
        </w:trPr>
        <w:tc>
          <w:tcPr>
            <w:tcW w:w="269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123BEA">
        <w:trPr>
          <w:gridAfter w:val="1"/>
          <w:wAfter w:w="29" w:type="dxa"/>
        </w:trPr>
        <w:tc>
          <w:tcPr>
            <w:tcW w:w="269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762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123BEA">
        <w:trPr>
          <w:gridAfter w:val="1"/>
          <w:wAfter w:w="29" w:type="dxa"/>
        </w:trPr>
        <w:tc>
          <w:tcPr>
            <w:tcW w:w="269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762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123BEA">
        <w:trPr>
          <w:gridAfter w:val="1"/>
          <w:wAfter w:w="29" w:type="dxa"/>
        </w:trPr>
        <w:tc>
          <w:tcPr>
            <w:tcW w:w="269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123BEA">
        <w:trPr>
          <w:gridAfter w:val="1"/>
          <w:wAfter w:w="29" w:type="dxa"/>
        </w:trPr>
        <w:tc>
          <w:tcPr>
            <w:tcW w:w="269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123BEA">
        <w:trPr>
          <w:gridAfter w:val="1"/>
          <w:wAfter w:w="29" w:type="dxa"/>
        </w:trPr>
        <w:tc>
          <w:tcPr>
            <w:tcW w:w="269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7625"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123BEA">
        <w:trPr>
          <w:gridAfter w:val="1"/>
          <w:wAfter w:w="29" w:type="dxa"/>
        </w:trPr>
        <w:tc>
          <w:tcPr>
            <w:tcW w:w="269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123BEA">
        <w:trPr>
          <w:gridAfter w:val="1"/>
          <w:wAfter w:w="29" w:type="dxa"/>
        </w:trPr>
        <w:tc>
          <w:tcPr>
            <w:tcW w:w="269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762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123BEA">
        <w:trPr>
          <w:gridAfter w:val="1"/>
          <w:wAfter w:w="29" w:type="dxa"/>
        </w:trPr>
        <w:tc>
          <w:tcPr>
            <w:tcW w:w="2695" w:type="dxa"/>
          </w:tcPr>
          <w:p w14:paraId="08EA19D6" w14:textId="77777777" w:rsidR="004D5A11" w:rsidRDefault="004D5A11">
            <w:pPr>
              <w:pStyle w:val="BodyText"/>
              <w:rPr>
                <w:rFonts w:ascii="Arial" w:hAnsi="Arial" w:cs="Arial"/>
                <w:b/>
                <w:bCs/>
              </w:rPr>
            </w:pPr>
            <w:r>
              <w:rPr>
                <w:rFonts w:ascii="Arial" w:hAnsi="Arial" w:cs="Arial"/>
                <w:b/>
                <w:bCs/>
              </w:rPr>
              <w:lastRenderedPageBreak/>
              <w:t>"Commissioning Programme"</w:t>
            </w:r>
          </w:p>
        </w:tc>
        <w:tc>
          <w:tcPr>
            <w:tcW w:w="762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123BEA">
        <w:trPr>
          <w:gridAfter w:val="1"/>
          <w:wAfter w:w="29" w:type="dxa"/>
        </w:trPr>
        <w:tc>
          <w:tcPr>
            <w:tcW w:w="269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123BEA">
        <w:trPr>
          <w:gridAfter w:val="1"/>
          <w:wAfter w:w="29" w:type="dxa"/>
        </w:trPr>
        <w:tc>
          <w:tcPr>
            <w:tcW w:w="2695" w:type="dxa"/>
          </w:tcPr>
          <w:p w14:paraId="1D92FA5B" w14:textId="331827A3" w:rsidR="00DE3066" w:rsidRPr="007B5BB0" w:rsidRDefault="004D5A11" w:rsidP="007B5BB0">
            <w:pPr>
              <w:pStyle w:val="clauseindent"/>
              <w:ind w:left="0"/>
              <w:rPr>
                <w:rFonts w:ascii="Arial" w:hAnsi="Arial" w:cs="Arial"/>
                <w:b/>
                <w:bCs/>
              </w:rPr>
            </w:pPr>
            <w:r>
              <w:rPr>
                <w:rFonts w:ascii="Arial" w:hAnsi="Arial" w:cs="Arial"/>
                <w:b/>
                <w:bCs/>
              </w:rPr>
              <w:t>"Competent Authority"</w:t>
            </w:r>
          </w:p>
        </w:tc>
        <w:tc>
          <w:tcPr>
            <w:tcW w:w="7625" w:type="dxa"/>
          </w:tcPr>
          <w:p w14:paraId="2A9B3499" w14:textId="22BDD374" w:rsidR="00D82F65"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7B5BB0" w14:paraId="449096CA" w14:textId="77777777" w:rsidTr="00123BEA">
        <w:trPr>
          <w:gridAfter w:val="1"/>
          <w:wAfter w:w="29" w:type="dxa"/>
        </w:trPr>
        <w:tc>
          <w:tcPr>
            <w:tcW w:w="2695" w:type="dxa"/>
          </w:tcPr>
          <w:p w14:paraId="54816135" w14:textId="461739F8" w:rsidR="007B5BB0" w:rsidRDefault="007B5BB0">
            <w:pPr>
              <w:pStyle w:val="clauseindent"/>
              <w:ind w:left="0"/>
              <w:rPr>
                <w:rFonts w:ascii="Arial" w:hAnsi="Arial" w:cs="Arial"/>
                <w:b/>
                <w:bCs/>
              </w:rPr>
            </w:pPr>
            <w:r w:rsidRPr="000F3922">
              <w:rPr>
                <w:rFonts w:ascii="Arial" w:hAnsi="Arial" w:cs="Arial"/>
                <w:b/>
                <w:bCs/>
              </w:rPr>
              <w:t xml:space="preserve">“Competitively </w:t>
            </w:r>
            <w:proofErr w:type="gramStart"/>
            <w:r w:rsidRPr="000F3922">
              <w:rPr>
                <w:rFonts w:ascii="Arial" w:hAnsi="Arial" w:cs="Arial"/>
                <w:b/>
                <w:bCs/>
              </w:rPr>
              <w:t>Appointed  Transmission</w:t>
            </w:r>
            <w:proofErr w:type="gramEnd"/>
            <w:r w:rsidRPr="000F3922">
              <w:rPr>
                <w:rFonts w:ascii="Arial" w:hAnsi="Arial" w:cs="Arial"/>
                <w:b/>
                <w:bCs/>
              </w:rPr>
              <w:t xml:space="preserve"> Owner (CATO)”</w:t>
            </w:r>
          </w:p>
        </w:tc>
        <w:tc>
          <w:tcPr>
            <w:tcW w:w="7625" w:type="dxa"/>
          </w:tcPr>
          <w:p w14:paraId="027B058D" w14:textId="3FA4B470" w:rsidR="007B5BB0" w:rsidRDefault="007B5BB0">
            <w:pPr>
              <w:pStyle w:val="clauseindent"/>
              <w:ind w:left="0"/>
              <w:jc w:val="both"/>
              <w:rPr>
                <w:rFonts w:ascii="Arial" w:hAnsi="Arial" w:cs="Arial"/>
              </w:rPr>
            </w:pPr>
            <w:r w:rsidRPr="0078079F">
              <w:rPr>
                <w:rFonts w:ascii="Arial" w:hAnsi="Arial" w:cs="Arial"/>
              </w:rPr>
              <w:t xml:space="preserve">means such person who has been awarded a </w:t>
            </w:r>
            <w:r w:rsidRPr="002B0F9C">
              <w:rPr>
                <w:rFonts w:ascii="Arial" w:hAnsi="Arial" w:cs="Arial"/>
                <w:b/>
                <w:bCs/>
              </w:rPr>
              <w:t>Transmission Licence</w:t>
            </w:r>
            <w:r w:rsidRPr="0078079F">
              <w:rPr>
                <w:rFonts w:ascii="Arial" w:hAnsi="Arial" w:cs="Arial"/>
              </w:rPr>
              <w:t xml:space="preserve"> </w:t>
            </w:r>
            <w:proofErr w:type="gramStart"/>
            <w:r w:rsidRPr="0078079F">
              <w:rPr>
                <w:rFonts w:ascii="Arial" w:hAnsi="Arial" w:cs="Arial"/>
              </w:rPr>
              <w:t>on the basis of</w:t>
            </w:r>
            <w:proofErr w:type="gramEnd"/>
            <w:r w:rsidRPr="0078079F">
              <w:rPr>
                <w:rFonts w:ascii="Arial" w:hAnsi="Arial" w:cs="Arial"/>
              </w:rPr>
              <w:t xml:space="preserve"> an </w:t>
            </w:r>
            <w:r w:rsidRPr="002B0F9C">
              <w:rPr>
                <w:rFonts w:ascii="Arial" w:hAnsi="Arial" w:cs="Arial"/>
                <w:b/>
                <w:bCs/>
              </w:rPr>
              <w:t>Onshore Tender Process</w:t>
            </w:r>
            <w:r w:rsidRPr="0078079F">
              <w:rPr>
                <w:rFonts w:ascii="Arial" w:hAnsi="Arial" w:cs="Arial"/>
              </w:rPr>
              <w:t xml:space="preserve"> and in relation to whose </w:t>
            </w:r>
            <w:r w:rsidRPr="002B0F9C">
              <w:rPr>
                <w:rFonts w:ascii="Arial" w:hAnsi="Arial" w:cs="Arial"/>
                <w:b/>
                <w:bCs/>
              </w:rPr>
              <w:t>Transmission Licence</w:t>
            </w:r>
            <w:r w:rsidRPr="0078079F">
              <w:rPr>
                <w:rFonts w:ascii="Arial" w:hAnsi="Arial" w:cs="Arial"/>
              </w:rPr>
              <w:t xml:space="preserve"> the Standard Conditions in Section D (transmission owner standard conditions) have been given effect</w:t>
            </w:r>
            <w:r>
              <w:rPr>
                <w:rFonts w:ascii="Arial" w:hAnsi="Arial" w:cs="Arial"/>
              </w:rPr>
              <w:t>;</w:t>
            </w:r>
          </w:p>
        </w:tc>
      </w:tr>
      <w:tr w:rsidR="004D5A11" w14:paraId="2F16F7F5" w14:textId="77777777" w:rsidTr="00123BEA">
        <w:trPr>
          <w:gridAfter w:val="1"/>
          <w:wAfter w:w="29" w:type="dxa"/>
        </w:trPr>
        <w:tc>
          <w:tcPr>
            <w:tcW w:w="269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123BEA">
        <w:trPr>
          <w:gridAfter w:val="1"/>
          <w:wAfter w:w="29" w:type="dxa"/>
        </w:trPr>
        <w:tc>
          <w:tcPr>
            <w:tcW w:w="269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762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123BEA">
        <w:trPr>
          <w:gridAfter w:val="1"/>
          <w:wAfter w:w="29" w:type="dxa"/>
        </w:trPr>
        <w:tc>
          <w:tcPr>
            <w:tcW w:w="269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123BEA">
        <w:trPr>
          <w:gridAfter w:val="1"/>
          <w:wAfter w:w="29" w:type="dxa"/>
        </w:trPr>
        <w:tc>
          <w:tcPr>
            <w:tcW w:w="269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123BEA">
        <w:trPr>
          <w:gridAfter w:val="1"/>
          <w:wAfter w:w="29" w:type="dxa"/>
        </w:trPr>
        <w:tc>
          <w:tcPr>
            <w:tcW w:w="2695" w:type="dxa"/>
          </w:tcPr>
          <w:p w14:paraId="25FBAE3C" w14:textId="77777777" w:rsidR="004D5A11" w:rsidRDefault="004D5A11">
            <w:pPr>
              <w:rPr>
                <w:rFonts w:ascii="Arial" w:hAnsi="Arial" w:cs="Arial"/>
                <w:b/>
              </w:rPr>
            </w:pPr>
            <w:r>
              <w:rPr>
                <w:rFonts w:ascii="Arial" w:hAnsi="Arial" w:cs="Arial"/>
                <w:b/>
              </w:rPr>
              <w:t>“Connect and Manage Arrangements”</w:t>
            </w:r>
          </w:p>
        </w:tc>
        <w:tc>
          <w:tcPr>
            <w:tcW w:w="7625" w:type="dxa"/>
          </w:tcPr>
          <w:p w14:paraId="4357F309" w14:textId="47477FBD" w:rsidR="004D5A11" w:rsidRDefault="7E2C4037" w:rsidP="5659255A">
            <w:pPr>
              <w:jc w:val="both"/>
              <w:rPr>
                <w:rFonts w:ascii="Arial" w:hAnsi="Arial" w:cs="Arial"/>
                <w:b/>
                <w:bCs/>
                <w:i/>
                <w:iCs/>
              </w:rPr>
            </w:pPr>
            <w:r w:rsidRPr="5659255A">
              <w:rPr>
                <w:rFonts w:ascii="Arial" w:hAnsi="Arial" w:cs="Arial"/>
              </w:rPr>
              <w:t xml:space="preserve">the arrangements whereby pursuant to Standard Condition </w:t>
            </w:r>
            <w:r w:rsidR="50A3A252" w:rsidRPr="5659255A">
              <w:rPr>
                <w:rFonts w:ascii="Arial" w:hAnsi="Arial" w:cs="Arial"/>
              </w:rPr>
              <w:t>C11</w:t>
            </w:r>
            <w:r w:rsidRPr="5659255A">
              <w:rPr>
                <w:rFonts w:ascii="Arial" w:hAnsi="Arial" w:cs="Arial"/>
              </w:rPr>
              <w:t xml:space="preserve"> of </w:t>
            </w:r>
            <w:proofErr w:type="gramStart"/>
            <w:r w:rsidRPr="5659255A">
              <w:rPr>
                <w:rFonts w:ascii="Arial" w:hAnsi="Arial" w:cs="Arial"/>
              </w:rPr>
              <w:t xml:space="preserve">the </w:t>
            </w:r>
            <w:r w:rsidR="26F5F7D5" w:rsidRPr="5659255A">
              <w:rPr>
                <w:rFonts w:ascii="Arial" w:hAnsi="Arial" w:cs="Arial"/>
                <w:b/>
                <w:bCs/>
              </w:rPr>
              <w:t xml:space="preserve"> ESO</w:t>
            </w:r>
            <w:proofErr w:type="gramEnd"/>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 xml:space="preserve">Wider Transmission Reinforcement </w:t>
            </w:r>
            <w:proofErr w:type="gramStart"/>
            <w:r w:rsidRPr="5659255A">
              <w:rPr>
                <w:rFonts w:ascii="Arial" w:hAnsi="Arial" w:cs="Arial"/>
                <w:b/>
                <w:bCs/>
              </w:rPr>
              <w:t>Works</w:t>
            </w:r>
            <w:r w:rsidRPr="5659255A">
              <w:rPr>
                <w:rFonts w:ascii="Arial" w:hAnsi="Arial" w:cs="Arial"/>
              </w:rPr>
              <w:t>;</w:t>
            </w:r>
            <w:proofErr w:type="gramEnd"/>
            <w:r w:rsidRPr="5659255A">
              <w:rPr>
                <w:rFonts w:ascii="Arial" w:hAnsi="Arial" w:cs="Arial"/>
                <w:b/>
                <w:bCs/>
              </w:rPr>
              <w:t xml:space="preserve"> </w:t>
            </w:r>
          </w:p>
          <w:p w14:paraId="201385CD" w14:textId="77777777" w:rsidR="004D5A11" w:rsidRDefault="004D5A11">
            <w:pPr>
              <w:rPr>
                <w:rFonts w:ascii="Arial" w:hAnsi="Arial" w:cs="Arial"/>
              </w:rPr>
            </w:pPr>
          </w:p>
        </w:tc>
      </w:tr>
      <w:tr w:rsidR="004D5A11" w14:paraId="16695656" w14:textId="77777777" w:rsidTr="00123BEA">
        <w:trPr>
          <w:gridAfter w:val="1"/>
          <w:wAfter w:w="29" w:type="dxa"/>
        </w:trPr>
        <w:tc>
          <w:tcPr>
            <w:tcW w:w="2695" w:type="dxa"/>
          </w:tcPr>
          <w:p w14:paraId="40129FCD" w14:textId="77777777" w:rsidR="004D5A11" w:rsidRDefault="004D5A11">
            <w:pPr>
              <w:rPr>
                <w:rFonts w:ascii="Arial" w:hAnsi="Arial" w:cs="Arial"/>
                <w:b/>
              </w:rPr>
            </w:pPr>
            <w:r>
              <w:rPr>
                <w:rFonts w:ascii="Arial" w:hAnsi="Arial" w:cs="Arial"/>
                <w:b/>
              </w:rPr>
              <w:t>“Connect and Manage Derogation”</w:t>
            </w:r>
          </w:p>
        </w:tc>
        <w:tc>
          <w:tcPr>
            <w:tcW w:w="7625" w:type="dxa"/>
          </w:tcPr>
          <w:p w14:paraId="25895DC8" w14:textId="1845FEDF" w:rsidR="004D5A11" w:rsidRDefault="7E2C4037">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 xml:space="preserve">The </w:t>
            </w:r>
            <w:proofErr w:type="gramStart"/>
            <w:r w:rsidRPr="5659255A">
              <w:rPr>
                <w:rFonts w:ascii="Arial" w:hAnsi="Arial" w:cs="Arial"/>
                <w:b/>
                <w:bCs/>
              </w:rPr>
              <w:t>Company</w:t>
            </w:r>
            <w:r w:rsidRPr="5659255A">
              <w:rPr>
                <w:rFonts w:ascii="Arial" w:hAnsi="Arial" w:cs="Arial"/>
              </w:rPr>
              <w:t xml:space="preserve">  pursuant</w:t>
            </w:r>
            <w:proofErr w:type="gramEnd"/>
            <w:r w:rsidRPr="5659255A">
              <w:rPr>
                <w:rFonts w:ascii="Arial" w:hAnsi="Arial" w:cs="Arial"/>
              </w:rPr>
              <w:t xml:space="preserve"> to Standard Condition </w:t>
            </w:r>
            <w:r w:rsidR="3EF2727C" w:rsidRPr="5659255A">
              <w:rPr>
                <w:rFonts w:ascii="Arial" w:hAnsi="Arial" w:cs="Arial"/>
              </w:rPr>
              <w:t>E7</w:t>
            </w:r>
            <w:r w:rsidRPr="5659255A">
              <w:rPr>
                <w:rFonts w:ascii="Arial" w:hAnsi="Arial" w:cs="Arial"/>
              </w:rPr>
              <w:t xml:space="preserve"> of the </w:t>
            </w:r>
            <w:r w:rsidR="1A39BEC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w:t>
            </w:r>
            <w:proofErr w:type="gramStart"/>
            <w:r w:rsidRPr="5659255A">
              <w:rPr>
                <w:rFonts w:ascii="Arial" w:hAnsi="Arial" w:cs="Arial"/>
              </w:rPr>
              <w:t>licence;</w:t>
            </w:r>
            <w:proofErr w:type="gramEnd"/>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123BEA">
        <w:trPr>
          <w:gridAfter w:val="1"/>
          <w:wAfter w:w="29" w:type="dxa"/>
        </w:trPr>
        <w:tc>
          <w:tcPr>
            <w:tcW w:w="269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762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123BEA">
        <w:trPr>
          <w:gridAfter w:val="1"/>
          <w:wAfter w:w="29" w:type="dxa"/>
        </w:trPr>
        <w:tc>
          <w:tcPr>
            <w:tcW w:w="269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762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123BEA">
        <w:trPr>
          <w:gridAfter w:val="1"/>
          <w:wAfter w:w="29" w:type="dxa"/>
        </w:trPr>
        <w:tc>
          <w:tcPr>
            <w:tcW w:w="269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7625" w:type="dxa"/>
          </w:tcPr>
          <w:p w14:paraId="0EB77254" w14:textId="77777777" w:rsidR="004D5A11" w:rsidRDefault="004D5A11">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4D5A11" w:rsidRDefault="004D5A11">
            <w:pPr>
              <w:jc w:val="both"/>
              <w:rPr>
                <w:rFonts w:ascii="Arial" w:hAnsi="Arial" w:cs="Arial"/>
              </w:rPr>
            </w:pPr>
          </w:p>
        </w:tc>
      </w:tr>
      <w:tr w:rsidR="004D5A11" w14:paraId="13427F03" w14:textId="77777777" w:rsidTr="00123BEA">
        <w:trPr>
          <w:gridAfter w:val="1"/>
          <w:wAfter w:w="29" w:type="dxa"/>
        </w:trPr>
        <w:tc>
          <w:tcPr>
            <w:tcW w:w="2695" w:type="dxa"/>
          </w:tcPr>
          <w:p w14:paraId="3498254A" w14:textId="77777777" w:rsidR="004D5A11" w:rsidRDefault="004D5A11">
            <w:pPr>
              <w:rPr>
                <w:rFonts w:ascii="Arial" w:hAnsi="Arial" w:cs="Arial"/>
                <w:b/>
              </w:rPr>
            </w:pPr>
            <w:r>
              <w:rPr>
                <w:rFonts w:ascii="Arial" w:hAnsi="Arial" w:cs="Arial"/>
                <w:b/>
              </w:rPr>
              <w:lastRenderedPageBreak/>
              <w:t>“Connect and Manage Power Station”</w:t>
            </w:r>
          </w:p>
        </w:tc>
        <w:tc>
          <w:tcPr>
            <w:tcW w:w="762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 xml:space="preserve">National Electricity Transmission </w:t>
            </w:r>
            <w:proofErr w:type="gramStart"/>
            <w:r>
              <w:rPr>
                <w:rFonts w:ascii="Arial" w:hAnsi="Arial" w:cs="Arial"/>
                <w:b/>
              </w:rPr>
              <w:t>System</w:t>
            </w:r>
            <w:proofErr w:type="gramEnd"/>
            <w:r>
              <w:rPr>
                <w:rFonts w:ascii="Arial" w:hAnsi="Arial" w:cs="Arial"/>
              </w:rPr>
              <w:t xml:space="preserve"> or which is </w:t>
            </w:r>
            <w:r>
              <w:rPr>
                <w:rFonts w:ascii="Arial" w:hAnsi="Arial" w:cs="Arial"/>
                <w:b/>
              </w:rPr>
              <w:t xml:space="preserve">Distributed </w:t>
            </w:r>
            <w:proofErr w:type="gramStart"/>
            <w:r>
              <w:rPr>
                <w:rFonts w:ascii="Arial" w:hAnsi="Arial" w:cs="Arial"/>
                <w:b/>
              </w:rPr>
              <w:t>Generation</w:t>
            </w:r>
            <w:r>
              <w:rPr>
                <w:rFonts w:ascii="Arial" w:hAnsi="Arial" w:cs="Arial"/>
              </w:rPr>
              <w:t>;</w:t>
            </w:r>
            <w:proofErr w:type="gramEnd"/>
          </w:p>
          <w:p w14:paraId="3B99B85C" w14:textId="77777777" w:rsidR="004D5A11" w:rsidRDefault="004D5A11">
            <w:pPr>
              <w:jc w:val="both"/>
              <w:rPr>
                <w:rFonts w:ascii="Arial" w:hAnsi="Arial" w:cs="Arial"/>
              </w:rPr>
            </w:pPr>
          </w:p>
        </w:tc>
      </w:tr>
      <w:tr w:rsidR="004D5A11" w14:paraId="367FD5B8" w14:textId="77777777" w:rsidTr="00123BEA">
        <w:trPr>
          <w:gridAfter w:val="1"/>
          <w:wAfter w:w="29" w:type="dxa"/>
        </w:trPr>
        <w:tc>
          <w:tcPr>
            <w:tcW w:w="269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762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24" w:name="_BPDCD_23"/>
            <w:r>
              <w:rPr>
                <w:rFonts w:ascii="Arial" w:hAnsi="Arial" w:cs="Arial"/>
                <w:strike/>
                <w:color w:val="FF0000"/>
              </w:rPr>
              <w:t xml:space="preserve"> </w:t>
            </w:r>
            <w:bookmarkStart w:id="25" w:name="_BPDCI_24"/>
            <w:bookmarkEnd w:id="24"/>
            <w:r>
              <w:rPr>
                <w:rFonts w:ascii="Arial" w:hAnsi="Arial" w:cs="Arial"/>
                <w:color w:val="0000FF"/>
                <w:u w:val="double"/>
              </w:rPr>
              <w:t>;</w:t>
            </w:r>
            <w:proofErr w:type="gramEnd"/>
            <w:r>
              <w:rPr>
                <w:rFonts w:ascii="Arial" w:hAnsi="Arial" w:cs="Arial"/>
                <w:color w:val="0000FF"/>
                <w:u w:val="double"/>
              </w:rPr>
              <w:t xml:space="preserve"> </w:t>
            </w:r>
            <w:bookmarkEnd w:id="25"/>
          </w:p>
          <w:p w14:paraId="07E6A620" w14:textId="77777777" w:rsidR="004D5A11" w:rsidRDefault="004D5A11">
            <w:pPr>
              <w:jc w:val="both"/>
              <w:rPr>
                <w:rFonts w:ascii="Arial" w:hAnsi="Arial" w:cs="Arial"/>
                <w:b/>
                <w:i/>
              </w:rPr>
            </w:pPr>
          </w:p>
        </w:tc>
      </w:tr>
      <w:tr w:rsidR="004D5A11" w14:paraId="7E9E946C" w14:textId="77777777" w:rsidTr="00123BEA">
        <w:trPr>
          <w:gridAfter w:val="1"/>
          <w:wAfter w:w="29" w:type="dxa"/>
        </w:trPr>
        <w:tc>
          <w:tcPr>
            <w:tcW w:w="269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123BEA">
        <w:trPr>
          <w:gridAfter w:val="1"/>
          <w:wAfter w:w="29" w:type="dxa"/>
        </w:trPr>
        <w:tc>
          <w:tcPr>
            <w:tcW w:w="269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762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123BEA">
        <w:trPr>
          <w:gridAfter w:val="1"/>
          <w:wAfter w:w="29" w:type="dxa"/>
        </w:trPr>
        <w:tc>
          <w:tcPr>
            <w:tcW w:w="269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762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123BEA">
        <w:trPr>
          <w:gridAfter w:val="1"/>
          <w:wAfter w:w="29" w:type="dxa"/>
        </w:trPr>
        <w:tc>
          <w:tcPr>
            <w:tcW w:w="2695" w:type="dxa"/>
          </w:tcPr>
          <w:p w14:paraId="110B9A19" w14:textId="77777777" w:rsidR="004D5A11" w:rsidRDefault="7E2C4037">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123BEA">
        <w:trPr>
          <w:gridAfter w:val="1"/>
          <w:wAfter w:w="29" w:type="dxa"/>
        </w:trPr>
        <w:tc>
          <w:tcPr>
            <w:tcW w:w="269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7625" w:type="dxa"/>
          </w:tcPr>
          <w:p w14:paraId="41F57355" w14:textId="1183F8F0" w:rsidR="004D5A11" w:rsidRDefault="7E2C4037">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2ECCCDA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18431EA9"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4D5A11" w14:paraId="70E7B20B" w14:textId="77777777" w:rsidTr="00123BEA">
        <w:trPr>
          <w:gridAfter w:val="1"/>
          <w:wAfter w:w="29" w:type="dxa"/>
        </w:trPr>
        <w:tc>
          <w:tcPr>
            <w:tcW w:w="269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4D5A11" w:rsidRDefault="7E2C4037" w:rsidP="5659255A">
            <w:pPr>
              <w:pStyle w:val="BodyText"/>
              <w:jc w:val="both"/>
              <w:rPr>
                <w:rFonts w:ascii="Arial" w:hAnsi="Arial" w:cs="Arial"/>
                <w:i/>
                <w:iCs/>
              </w:rPr>
            </w:pPr>
            <w:r w:rsidRPr="5659255A">
              <w:rPr>
                <w:rFonts w:ascii="Arial" w:hAnsi="Arial" w:cs="Arial"/>
              </w:rPr>
              <w:t xml:space="preserve">as defined in the </w:t>
            </w:r>
            <w:r w:rsidR="27D8A7D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set out in Section </w:t>
            </w:r>
            <w:bookmarkStart w:id="26" w:name="_BPDCD_27"/>
            <w:r w:rsidRPr="5659255A">
              <w:rPr>
                <w:rFonts w:ascii="Arial" w:hAnsi="Arial" w:cs="Arial"/>
              </w:rPr>
              <w:t>14</w:t>
            </w:r>
            <w:bookmarkEnd w:id="26"/>
            <w:r w:rsidRPr="5659255A">
              <w:rPr>
                <w:rFonts w:ascii="Arial" w:hAnsi="Arial" w:cs="Arial"/>
              </w:rPr>
              <w:t>;</w:t>
            </w:r>
          </w:p>
        </w:tc>
      </w:tr>
      <w:tr w:rsidR="004D5A11" w14:paraId="482C9778" w14:textId="77777777" w:rsidTr="00123BEA">
        <w:trPr>
          <w:gridAfter w:val="1"/>
          <w:wAfter w:w="29" w:type="dxa"/>
        </w:trPr>
        <w:tc>
          <w:tcPr>
            <w:tcW w:w="269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762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123BEA">
        <w:trPr>
          <w:gridAfter w:val="1"/>
          <w:wAfter w:w="29" w:type="dxa"/>
        </w:trPr>
        <w:tc>
          <w:tcPr>
            <w:tcW w:w="269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762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123BEA">
        <w:trPr>
          <w:gridAfter w:val="1"/>
          <w:wAfter w:w="29" w:type="dxa"/>
        </w:trPr>
        <w:tc>
          <w:tcPr>
            <w:tcW w:w="269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762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123BEA">
        <w:trPr>
          <w:gridAfter w:val="1"/>
          <w:wAfter w:w="29" w:type="dxa"/>
        </w:trPr>
        <w:tc>
          <w:tcPr>
            <w:tcW w:w="269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762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lastRenderedPageBreak/>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123BEA">
        <w:trPr>
          <w:gridAfter w:val="1"/>
          <w:wAfter w:w="29" w:type="dxa"/>
        </w:trPr>
        <w:tc>
          <w:tcPr>
            <w:tcW w:w="2695" w:type="dxa"/>
          </w:tcPr>
          <w:p w14:paraId="5218D835" w14:textId="77777777" w:rsidR="004D5A11" w:rsidRDefault="004D5A11">
            <w:pPr>
              <w:pStyle w:val="BodyText"/>
              <w:rPr>
                <w:rFonts w:ascii="Arial" w:hAnsi="Arial" w:cs="Arial"/>
                <w:b/>
                <w:bCs/>
              </w:rPr>
            </w:pPr>
            <w:r>
              <w:rPr>
                <w:rFonts w:ascii="Arial" w:hAnsi="Arial" w:cs="Arial"/>
                <w:b/>
                <w:bCs/>
              </w:rPr>
              <w:lastRenderedPageBreak/>
              <w:t>"Connection Site Demand Capability"</w:t>
            </w:r>
          </w:p>
        </w:tc>
        <w:tc>
          <w:tcPr>
            <w:tcW w:w="7625" w:type="dxa"/>
          </w:tcPr>
          <w:p w14:paraId="1E2B4DE3" w14:textId="6D0A96D0" w:rsidR="004D5A11" w:rsidRDefault="7E2C4037">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w:t>
            </w:r>
            <w:r w:rsidR="0C87192E" w:rsidRPr="5659255A">
              <w:rPr>
                <w:rFonts w:ascii="Arial" w:hAnsi="Arial" w:cs="Arial"/>
              </w:rPr>
              <w:t xml:space="preserve">the </w:t>
            </w:r>
            <w:r w:rsidR="10AEB256" w:rsidRPr="5659255A">
              <w:rPr>
                <w:rFonts w:ascii="Arial" w:hAnsi="Arial" w:cs="Arial"/>
                <w:b/>
                <w:bCs/>
              </w:rPr>
              <w:t>ESO</w:t>
            </w:r>
            <w:r w:rsidRPr="5659255A">
              <w:rPr>
                <w:rFonts w:ascii="Arial" w:hAnsi="Arial" w:cs="Arial"/>
                <w:b/>
                <w:bCs/>
              </w:rPr>
              <w:t xml:space="preserve"> Licence;</w:t>
            </w:r>
          </w:p>
        </w:tc>
      </w:tr>
      <w:tr w:rsidR="004D5A11" w14:paraId="3D3C47F3" w14:textId="77777777" w:rsidTr="00123BEA">
        <w:trPr>
          <w:gridAfter w:val="1"/>
          <w:wAfter w:w="29" w:type="dxa"/>
        </w:trPr>
        <w:tc>
          <w:tcPr>
            <w:tcW w:w="269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123BEA">
        <w:trPr>
          <w:gridAfter w:val="1"/>
          <w:wAfter w:w="29" w:type="dxa"/>
        </w:trPr>
        <w:tc>
          <w:tcPr>
            <w:tcW w:w="269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7625" w:type="dxa"/>
          </w:tcPr>
          <w:p w14:paraId="59214B54" w14:textId="77777777" w:rsidR="004D5A11" w:rsidRDefault="004D5A11">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4D5A11" w14:paraId="01FD4D65" w14:textId="77777777" w:rsidTr="00123BEA">
        <w:trPr>
          <w:gridAfter w:val="1"/>
          <w:wAfter w:w="29" w:type="dxa"/>
        </w:trPr>
        <w:tc>
          <w:tcPr>
            <w:tcW w:w="269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FE4B08" w:rsidRDefault="00FE4B08" w:rsidP="006554FE">
            <w:pPr>
              <w:jc w:val="both"/>
              <w:rPr>
                <w:rFonts w:ascii="Arial" w:hAnsi="Arial" w:cs="Arial"/>
                <w:b/>
                <w:i/>
              </w:rPr>
            </w:pPr>
          </w:p>
        </w:tc>
      </w:tr>
      <w:tr w:rsidR="006554FE" w14:paraId="054D2558" w14:textId="77777777" w:rsidTr="00123BEA">
        <w:trPr>
          <w:gridAfter w:val="1"/>
          <w:wAfter w:w="29" w:type="dxa"/>
        </w:trPr>
        <w:tc>
          <w:tcPr>
            <w:tcW w:w="269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123BEA">
        <w:trPr>
          <w:gridAfter w:val="1"/>
          <w:wAfter w:w="29" w:type="dxa"/>
        </w:trPr>
        <w:tc>
          <w:tcPr>
            <w:tcW w:w="269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762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123BEA">
        <w:trPr>
          <w:gridAfter w:val="1"/>
          <w:wAfter w:w="29" w:type="dxa"/>
        </w:trPr>
        <w:tc>
          <w:tcPr>
            <w:tcW w:w="269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762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4D5A11" w14:paraId="21F6B5F0" w14:textId="77777777" w:rsidTr="00123BEA">
        <w:trPr>
          <w:gridAfter w:val="1"/>
          <w:wAfter w:w="29" w:type="dxa"/>
        </w:trPr>
        <w:tc>
          <w:tcPr>
            <w:tcW w:w="269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762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123BEA">
        <w:trPr>
          <w:gridAfter w:val="1"/>
          <w:wAfter w:w="29" w:type="dxa"/>
        </w:trPr>
        <w:tc>
          <w:tcPr>
            <w:tcW w:w="269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762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123BEA">
        <w:trPr>
          <w:gridAfter w:val="1"/>
          <w:wAfter w:w="29" w:type="dxa"/>
        </w:trPr>
        <w:tc>
          <w:tcPr>
            <w:tcW w:w="269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762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123BEA">
        <w:trPr>
          <w:gridAfter w:val="1"/>
          <w:wAfter w:w="29" w:type="dxa"/>
        </w:trPr>
        <w:tc>
          <w:tcPr>
            <w:tcW w:w="269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762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123BEA">
        <w:trPr>
          <w:gridAfter w:val="1"/>
          <w:wAfter w:w="29" w:type="dxa"/>
        </w:trPr>
        <w:tc>
          <w:tcPr>
            <w:tcW w:w="269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762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123BEA">
        <w:trPr>
          <w:gridAfter w:val="1"/>
          <w:wAfter w:w="29" w:type="dxa"/>
        </w:trPr>
        <w:tc>
          <w:tcPr>
            <w:tcW w:w="2695" w:type="dxa"/>
          </w:tcPr>
          <w:p w14:paraId="0CBA6B03" w14:textId="77777777" w:rsidR="004D5A11" w:rsidRDefault="004D5A11">
            <w:pPr>
              <w:pStyle w:val="BodyText"/>
              <w:rPr>
                <w:rFonts w:ascii="Arial" w:hAnsi="Arial" w:cs="Arial"/>
                <w:b/>
                <w:bCs/>
              </w:rPr>
            </w:pPr>
            <w:r>
              <w:rPr>
                <w:rFonts w:ascii="Arial" w:hAnsi="Arial" w:cs="Arial"/>
                <w:b/>
                <w:bCs/>
              </w:rPr>
              <w:lastRenderedPageBreak/>
              <w:t>"Core Industry Document Owner"</w:t>
            </w:r>
          </w:p>
        </w:tc>
        <w:tc>
          <w:tcPr>
            <w:tcW w:w="762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00123BEA">
        <w:trPr>
          <w:gridAfter w:val="1"/>
          <w:wAfter w:w="29" w:type="dxa"/>
        </w:trPr>
        <w:tc>
          <w:tcPr>
            <w:tcW w:w="269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762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BE6EBA" w:rsidRDefault="00BE6EBA" w:rsidP="006C3DB9">
            <w:pPr>
              <w:pStyle w:val="BodyText"/>
              <w:jc w:val="both"/>
              <w:rPr>
                <w:rFonts w:ascii="Arial" w:hAnsi="Arial" w:cs="Arial"/>
              </w:rPr>
            </w:pPr>
            <w:r>
              <w:rPr>
                <w:rFonts w:ascii="Arial" w:hAnsi="Arial" w:cs="Arial"/>
              </w:rPr>
              <w:t xml:space="preserve">a payment whose value and timing has been approved by the </w:t>
            </w:r>
            <w:proofErr w:type="gramStart"/>
            <w:r>
              <w:rPr>
                <w:rFonts w:ascii="Arial" w:hAnsi="Arial" w:cs="Arial"/>
              </w:rPr>
              <w:t>Authority</w:t>
            </w:r>
            <w:proofErr w:type="gramEnd"/>
            <w:r>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123BEA">
        <w:trPr>
          <w:gridAfter w:val="1"/>
          <w:wAfter w:w="29" w:type="dxa"/>
        </w:trPr>
        <w:tc>
          <w:tcPr>
            <w:tcW w:w="269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123BEA">
        <w:trPr>
          <w:gridAfter w:val="1"/>
          <w:wAfter w:w="29" w:type="dxa"/>
        </w:trPr>
        <w:tc>
          <w:tcPr>
            <w:tcW w:w="269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762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123BEA">
        <w:trPr>
          <w:gridAfter w:val="1"/>
          <w:wAfter w:w="29" w:type="dxa"/>
        </w:trPr>
        <w:tc>
          <w:tcPr>
            <w:tcW w:w="269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762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27" w:name="_BPDCD_29"/>
            <w:r w:rsidRPr="00842A97">
              <w:rPr>
                <w:rFonts w:ascii="Arial Bold" w:hAnsi="Arial Bold" w:cs="Arial"/>
                <w:b/>
                <w:bCs/>
              </w:rPr>
              <w:t>The Company</w:t>
            </w:r>
            <w:r w:rsidRPr="00842A97">
              <w:rPr>
                <w:rFonts w:ascii="Arial" w:hAnsi="Arial" w:cs="Arial"/>
              </w:rPr>
              <w:t xml:space="preserve"> </w:t>
            </w:r>
            <w:bookmarkEnd w:id="27"/>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123BEA">
        <w:trPr>
          <w:gridAfter w:val="1"/>
          <w:wAfter w:w="29" w:type="dxa"/>
        </w:trPr>
        <w:tc>
          <w:tcPr>
            <w:tcW w:w="269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762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123BEA">
        <w:trPr>
          <w:gridAfter w:val="1"/>
          <w:wAfter w:w="29" w:type="dxa"/>
        </w:trPr>
        <w:tc>
          <w:tcPr>
            <w:tcW w:w="269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762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123BEA">
        <w:trPr>
          <w:gridAfter w:val="1"/>
          <w:wAfter w:w="29" w:type="dxa"/>
        </w:trPr>
        <w:tc>
          <w:tcPr>
            <w:tcW w:w="269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762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123BEA">
        <w:trPr>
          <w:gridAfter w:val="1"/>
          <w:wAfter w:w="29" w:type="dxa"/>
        </w:trPr>
        <w:tc>
          <w:tcPr>
            <w:tcW w:w="269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762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123BEA">
        <w:trPr>
          <w:gridAfter w:val="1"/>
          <w:wAfter w:w="29" w:type="dxa"/>
        </w:trPr>
        <w:tc>
          <w:tcPr>
            <w:tcW w:w="269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123BEA">
        <w:trPr>
          <w:gridAfter w:val="1"/>
          <w:wAfter w:w="29" w:type="dxa"/>
        </w:trPr>
        <w:tc>
          <w:tcPr>
            <w:tcW w:w="269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123BEA">
        <w:trPr>
          <w:gridAfter w:val="1"/>
          <w:wAfter w:w="29" w:type="dxa"/>
        </w:trPr>
        <w:tc>
          <w:tcPr>
            <w:tcW w:w="269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123BEA">
        <w:trPr>
          <w:gridAfter w:val="1"/>
          <w:wAfter w:w="29" w:type="dxa"/>
        </w:trPr>
        <w:tc>
          <w:tcPr>
            <w:tcW w:w="2695" w:type="dxa"/>
          </w:tcPr>
          <w:p w14:paraId="6A0D64AE"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CUSC Modification Process</w:t>
            </w:r>
            <w:r>
              <w:rPr>
                <w:rFonts w:ascii="Arial" w:hAnsi="Arial" w:cs="Arial"/>
              </w:rPr>
              <w:t>"</w:t>
            </w:r>
          </w:p>
        </w:tc>
        <w:tc>
          <w:tcPr>
            <w:tcW w:w="762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28"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28"/>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29" w:name="_BPDCD_30"/>
            <w:r w:rsidRPr="00842A97">
              <w:rPr>
                <w:rFonts w:ascii="Arial" w:hAnsi="Arial" w:cs="Arial"/>
              </w:rPr>
              <w:t xml:space="preserve">a </w:t>
            </w:r>
            <w:bookmarkEnd w:id="29"/>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0" w:name="_BPDCD_31"/>
            <w:r w:rsidRPr="00842A97">
              <w:rPr>
                <w:rFonts w:ascii="Arial" w:hAnsi="Arial" w:cs="Arial"/>
                <w:bCs/>
              </w:rPr>
              <w:t>the</w:t>
            </w:r>
            <w:r w:rsidRPr="00842A97">
              <w:rPr>
                <w:rFonts w:ascii="Arial" w:hAnsi="Arial" w:cs="Arial"/>
                <w:b/>
                <w:bCs/>
              </w:rPr>
              <w:t xml:space="preserve"> CUSC Modifications Panel</w:t>
            </w:r>
            <w:bookmarkEnd w:id="30"/>
            <w:r w:rsidRPr="00842A97">
              <w:rPr>
                <w:rFonts w:ascii="Arial" w:hAnsi="Arial" w:cs="Arial"/>
              </w:rPr>
              <w:t>;</w:t>
            </w:r>
          </w:p>
        </w:tc>
      </w:tr>
      <w:tr w:rsidR="004D5A11" w14:paraId="74F84059" w14:textId="77777777" w:rsidTr="00123BEA">
        <w:trPr>
          <w:gridAfter w:val="1"/>
          <w:wAfter w:w="29" w:type="dxa"/>
        </w:trPr>
        <w:tc>
          <w:tcPr>
            <w:tcW w:w="269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123BEA">
        <w:trPr>
          <w:gridAfter w:val="1"/>
          <w:wAfter w:w="29" w:type="dxa"/>
        </w:trPr>
        <w:tc>
          <w:tcPr>
            <w:tcW w:w="269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123BEA">
        <w:trPr>
          <w:gridAfter w:val="1"/>
          <w:wAfter w:w="29" w:type="dxa"/>
        </w:trPr>
        <w:tc>
          <w:tcPr>
            <w:tcW w:w="269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123BEA">
        <w:trPr>
          <w:gridAfter w:val="1"/>
          <w:wAfter w:w="29" w:type="dxa"/>
        </w:trPr>
        <w:tc>
          <w:tcPr>
            <w:tcW w:w="269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123BEA">
        <w:trPr>
          <w:gridAfter w:val="1"/>
          <w:wAfter w:w="29" w:type="dxa"/>
        </w:trPr>
        <w:tc>
          <w:tcPr>
            <w:tcW w:w="269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123BEA">
        <w:trPr>
          <w:gridAfter w:val="1"/>
          <w:wAfter w:w="29" w:type="dxa"/>
        </w:trPr>
        <w:tc>
          <w:tcPr>
            <w:tcW w:w="269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4D5A11" w:rsidRDefault="004D5A11">
            <w:pPr>
              <w:pStyle w:val="clauseindent"/>
              <w:ind w:left="0"/>
              <w:jc w:val="both"/>
              <w:rPr>
                <w:rFonts w:ascii="Arial" w:hAnsi="Arial" w:cs="Arial"/>
              </w:rPr>
            </w:pPr>
            <w:bookmarkStart w:id="31" w:name="_BPDCD_32"/>
            <w:r w:rsidRPr="00842A97">
              <w:rPr>
                <w:rFonts w:ascii="Arial" w:hAnsi="Arial" w:cs="Arial"/>
              </w:rPr>
              <w:t xml:space="preserve">the </w:t>
            </w:r>
            <w:bookmarkEnd w:id="31"/>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2" w:name="_DV_M1"/>
            <w:bookmarkEnd w:id="32"/>
            <w:r>
              <w:rPr>
                <w:rFonts w:ascii="Arial" w:hAnsi="Arial" w:cs="Arial"/>
              </w:rPr>
              <w:t xml:space="preserve"> undertaken by the </w:t>
            </w:r>
            <w:bookmarkStart w:id="33" w:name="_DV_C5"/>
            <w:r>
              <w:rPr>
                <w:rStyle w:val="DeltaViewInsertion"/>
                <w:rFonts w:ascii="Arial" w:hAnsi="Arial" w:cs="Arial"/>
                <w:b/>
                <w:bCs/>
                <w:color w:val="auto"/>
                <w:u w:val="none"/>
              </w:rPr>
              <w:t xml:space="preserve">Panel </w:t>
            </w:r>
            <w:bookmarkStart w:id="34" w:name="_DV_M2"/>
            <w:bookmarkEnd w:id="33"/>
            <w:bookmarkEnd w:id="34"/>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35" w:name="_BPDCD_33"/>
            <w:r w:rsidRPr="00842A97">
              <w:rPr>
                <w:rFonts w:ascii="Arial Bold" w:hAnsi="Arial Bold" w:cs="Arial"/>
                <w:b/>
              </w:rPr>
              <w:t>Applicable</w:t>
            </w:r>
            <w:r w:rsidRPr="00842A97">
              <w:rPr>
                <w:rFonts w:ascii="Arial Bold" w:hAnsi="Arial Bold" w:cs="Arial"/>
              </w:rPr>
              <w:t xml:space="preserve"> </w:t>
            </w:r>
            <w:bookmarkEnd w:id="35"/>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123BEA">
        <w:trPr>
          <w:gridAfter w:val="1"/>
          <w:wAfter w:w="29" w:type="dxa"/>
        </w:trPr>
        <w:tc>
          <w:tcPr>
            <w:tcW w:w="269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36" w:name="_BPDCD_34"/>
            <w:r>
              <w:rPr>
                <w:rStyle w:val="DeltaViewInsertion"/>
                <w:rFonts w:ascii="Arial" w:hAnsi="Arial" w:cs="Arial"/>
                <w:strike/>
                <w:color w:val="FF0000"/>
                <w:u w:val="none"/>
              </w:rPr>
              <w:t>.</w:t>
            </w:r>
            <w:r>
              <w:rPr>
                <w:rStyle w:val="DeltaViewInsertion"/>
                <w:rFonts w:ascii="Arial" w:hAnsi="Arial" w:cs="Arial"/>
              </w:rPr>
              <w:t xml:space="preserve"> </w:t>
            </w:r>
            <w:bookmarkEnd w:id="36"/>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37"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37"/>
            <w:r w:rsidRPr="00842A97">
              <w:rPr>
                <w:rFonts w:ascii="Arial" w:hAnsi="Arial" w:cs="Arial"/>
                <w:b/>
                <w:bCs/>
              </w:rPr>
              <w:t xml:space="preserve">Workgroup Alternative CUSC Modification </w:t>
            </w:r>
            <w:bookmarkStart w:id="38" w:name="_BPDCI_36"/>
            <w:r w:rsidRPr="00842A97">
              <w:rPr>
                <w:rFonts w:ascii="Arial" w:hAnsi="Arial" w:cs="Arial"/>
                <w:bCs/>
              </w:rPr>
              <w:t>set out in the</w:t>
            </w:r>
            <w:r w:rsidRPr="00842A97">
              <w:rPr>
                <w:rFonts w:ascii="Arial" w:hAnsi="Arial" w:cs="Arial"/>
                <w:b/>
                <w:bCs/>
              </w:rPr>
              <w:t xml:space="preserve"> CUSC Modification Self-Governance Report, </w:t>
            </w:r>
            <w:bookmarkEnd w:id="38"/>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123BEA">
        <w:trPr>
          <w:gridAfter w:val="1"/>
          <w:wAfter w:w="29" w:type="dxa"/>
        </w:trPr>
        <w:tc>
          <w:tcPr>
            <w:tcW w:w="269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7625" w:type="dxa"/>
          </w:tcPr>
          <w:p w14:paraId="0BCC569B" w14:textId="4A48A3FF" w:rsidR="004D5A11" w:rsidRDefault="7E2C4037" w:rsidP="5659255A">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w:t>
            </w:r>
            <w:r w:rsidR="504C56B3"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637F602" w14:textId="77777777" w:rsidTr="00123BEA">
        <w:trPr>
          <w:gridAfter w:val="1"/>
          <w:wAfter w:w="29" w:type="dxa"/>
        </w:trPr>
        <w:tc>
          <w:tcPr>
            <w:tcW w:w="269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7625" w:type="dxa"/>
          </w:tcPr>
          <w:p w14:paraId="2A2EF349" w14:textId="0DF99737"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123BEA">
        <w:trPr>
          <w:gridAfter w:val="1"/>
          <w:wAfter w:w="29" w:type="dxa"/>
        </w:trPr>
        <w:tc>
          <w:tcPr>
            <w:tcW w:w="269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762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123BEA">
        <w:trPr>
          <w:gridAfter w:val="1"/>
          <w:wAfter w:w="29" w:type="dxa"/>
        </w:trPr>
        <w:tc>
          <w:tcPr>
            <w:tcW w:w="269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762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w:t>
            </w:r>
            <w:proofErr w:type="gramStart"/>
            <w:r w:rsidR="002B1569" w:rsidRPr="002B1569">
              <w:rPr>
                <w:rFonts w:ascii="Arial" w:eastAsia="Times New Roman" w:hAnsi="Arial" w:cs="Arial"/>
                <w:color w:val="000000"/>
                <w:lang w:eastAsia="en-GB"/>
              </w:rPr>
              <w:t>function;</w:t>
            </w:r>
            <w:proofErr w:type="gramEnd"/>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 xml:space="preserve">Half Hourly </w:t>
            </w:r>
            <w:r w:rsidR="002B1569" w:rsidRPr="002B1569">
              <w:rPr>
                <w:rFonts w:ascii="Arial" w:eastAsia="Times New Roman" w:hAnsi="Arial" w:cs="Arial"/>
                <w:b/>
                <w:color w:val="000000"/>
                <w:lang w:eastAsia="en-GB"/>
              </w:rPr>
              <w:lastRenderedPageBreak/>
              <w:t>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 xml:space="preserve">Electricity </w:t>
            </w:r>
            <w:proofErr w:type="gramStart"/>
            <w:r w:rsidR="002B1569" w:rsidRPr="002B1569">
              <w:rPr>
                <w:rFonts w:ascii="Arial" w:eastAsia="Times New Roman" w:hAnsi="Arial" w:cs="Arial"/>
                <w:b/>
                <w:color w:val="000000"/>
                <w:lang w:eastAsia="en-GB"/>
              </w:rPr>
              <w:t>Storage</w:t>
            </w:r>
            <w:r w:rsidR="002B1569" w:rsidRPr="002B1569">
              <w:rPr>
                <w:rFonts w:ascii="Arial" w:eastAsia="Times New Roman" w:hAnsi="Arial" w:cs="Arial"/>
                <w:color w:val="000000"/>
                <w:lang w:eastAsia="en-GB"/>
              </w:rPr>
              <w:t>;</w:t>
            </w:r>
            <w:proofErr w:type="gramEnd"/>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123BEA">
        <w:trPr>
          <w:gridAfter w:val="1"/>
          <w:wAfter w:w="29" w:type="dxa"/>
        </w:trPr>
        <w:tc>
          <w:tcPr>
            <w:tcW w:w="2695" w:type="dxa"/>
          </w:tcPr>
          <w:p w14:paraId="1FA81ED8" w14:textId="77777777" w:rsidR="004D5A11" w:rsidRDefault="004D5A11">
            <w:pPr>
              <w:pStyle w:val="BodyText"/>
              <w:rPr>
                <w:rFonts w:ascii="Arial" w:hAnsi="Arial" w:cs="Arial"/>
                <w:b/>
                <w:bCs/>
              </w:rPr>
            </w:pPr>
            <w:r>
              <w:rPr>
                <w:rFonts w:ascii="Arial" w:hAnsi="Arial" w:cs="Arial"/>
                <w:b/>
                <w:bCs/>
              </w:rPr>
              <w:lastRenderedPageBreak/>
              <w:t>“DC Converter”</w:t>
            </w:r>
          </w:p>
        </w:tc>
        <w:tc>
          <w:tcPr>
            <w:tcW w:w="762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123BEA">
        <w:trPr>
          <w:gridAfter w:val="1"/>
          <w:wAfter w:w="29" w:type="dxa"/>
        </w:trPr>
        <w:tc>
          <w:tcPr>
            <w:tcW w:w="269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123BEA">
        <w:trPr>
          <w:gridAfter w:val="1"/>
          <w:wAfter w:w="29" w:type="dxa"/>
        </w:trPr>
        <w:tc>
          <w:tcPr>
            <w:tcW w:w="269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762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123BEA">
        <w:trPr>
          <w:gridAfter w:val="1"/>
          <w:wAfter w:w="29" w:type="dxa"/>
        </w:trPr>
        <w:tc>
          <w:tcPr>
            <w:tcW w:w="269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123BEA">
        <w:trPr>
          <w:gridAfter w:val="1"/>
          <w:wAfter w:w="29" w:type="dxa"/>
        </w:trPr>
        <w:tc>
          <w:tcPr>
            <w:tcW w:w="269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39" w:name="_BPDCI_37"/>
            <w:r w:rsidRPr="00842A97">
              <w:rPr>
                <w:rFonts w:ascii="Arial" w:hAnsi="Arial" w:cs="Arial"/>
              </w:rPr>
              <w:t xml:space="preserve">Section 3, </w:t>
            </w:r>
            <w:bookmarkEnd w:id="39"/>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123BEA">
        <w:trPr>
          <w:gridAfter w:val="1"/>
          <w:wAfter w:w="29" w:type="dxa"/>
        </w:trPr>
        <w:tc>
          <w:tcPr>
            <w:tcW w:w="269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0" w:name="_BPDCI_38"/>
            <w:r w:rsidRPr="00842A97">
              <w:rPr>
                <w:rFonts w:ascii="Arial" w:hAnsi="Arial" w:cs="Arial"/>
              </w:rPr>
              <w:t xml:space="preserve">Section 3, </w:t>
            </w:r>
            <w:bookmarkEnd w:id="40"/>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2B1569" w14:paraId="0E41BD07" w14:textId="77777777" w:rsidTr="00123BEA">
        <w:trPr>
          <w:gridAfter w:val="1"/>
          <w:wAfter w:w="29" w:type="dxa"/>
        </w:trPr>
        <w:tc>
          <w:tcPr>
            <w:tcW w:w="2695"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762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123BEA">
        <w:trPr>
          <w:gridAfter w:val="1"/>
          <w:wAfter w:w="29" w:type="dxa"/>
        </w:trPr>
        <w:tc>
          <w:tcPr>
            <w:tcW w:w="269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762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123BEA">
        <w:trPr>
          <w:gridAfter w:val="1"/>
          <w:wAfter w:w="29" w:type="dxa"/>
        </w:trPr>
        <w:tc>
          <w:tcPr>
            <w:tcW w:w="269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762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123BEA">
        <w:trPr>
          <w:gridAfter w:val="1"/>
          <w:wAfter w:w="29" w:type="dxa"/>
        </w:trPr>
        <w:tc>
          <w:tcPr>
            <w:tcW w:w="2695" w:type="dxa"/>
          </w:tcPr>
          <w:p w14:paraId="21472E47" w14:textId="601B546B" w:rsidR="001A355E" w:rsidRPr="006F1658" w:rsidRDefault="002B1569" w:rsidP="006F1658">
            <w:pPr>
              <w:pStyle w:val="BodyText"/>
              <w:rPr>
                <w:rFonts w:ascii="Arial" w:hAnsi="Arial" w:cs="Arial"/>
                <w:b/>
                <w:bCs/>
              </w:rPr>
            </w:pPr>
            <w:r>
              <w:rPr>
                <w:rFonts w:ascii="Arial" w:hAnsi="Arial" w:cs="Arial"/>
                <w:b/>
                <w:bCs/>
              </w:rPr>
              <w:t>“Delivering”</w:t>
            </w:r>
          </w:p>
        </w:tc>
        <w:tc>
          <w:tcPr>
            <w:tcW w:w="7625" w:type="dxa"/>
          </w:tcPr>
          <w:p w14:paraId="42C72C97" w14:textId="017CC175" w:rsidR="00F05CD2"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F1658" w14:paraId="5CB613F0" w14:textId="77777777" w:rsidTr="00123BEA">
        <w:trPr>
          <w:gridAfter w:val="1"/>
          <w:wAfter w:w="29" w:type="dxa"/>
        </w:trPr>
        <w:tc>
          <w:tcPr>
            <w:tcW w:w="2695" w:type="dxa"/>
          </w:tcPr>
          <w:p w14:paraId="7F7435E3" w14:textId="40F007CA" w:rsidR="006F1658" w:rsidRDefault="006F1658" w:rsidP="002B1569">
            <w:pPr>
              <w:pStyle w:val="BodyText"/>
              <w:rPr>
                <w:rFonts w:ascii="Arial" w:hAnsi="Arial" w:cs="Arial"/>
                <w:b/>
                <w:bCs/>
              </w:rPr>
            </w:pPr>
            <w:r w:rsidRPr="00F14012">
              <w:rPr>
                <w:rFonts w:ascii="Arial" w:hAnsi="Arial" w:cs="Arial"/>
                <w:b/>
                <w:bCs/>
              </w:rPr>
              <w:t>“Delivery Body”</w:t>
            </w:r>
          </w:p>
        </w:tc>
        <w:tc>
          <w:tcPr>
            <w:tcW w:w="7625" w:type="dxa"/>
          </w:tcPr>
          <w:p w14:paraId="28443BC7" w14:textId="4EB71C9C" w:rsidR="006F1658" w:rsidRPr="00C11EB9" w:rsidRDefault="006F1658" w:rsidP="002B1569">
            <w:pPr>
              <w:pStyle w:val="BodyText"/>
              <w:jc w:val="both"/>
              <w:rPr>
                <w:rFonts w:ascii="Arial" w:hAnsi="Arial" w:cs="Arial"/>
              </w:rPr>
            </w:pPr>
            <w:r w:rsidRPr="00511426">
              <w:rPr>
                <w:rFonts w:ascii="Arial" w:hAnsi="Arial" w:cs="Arial"/>
              </w:rPr>
              <w:t xml:space="preserve">the person designated as the delivery body pursuant to regulations made under section 6BB of the </w:t>
            </w:r>
            <w:r w:rsidRPr="00511426">
              <w:rPr>
                <w:rFonts w:ascii="Arial" w:hAnsi="Arial" w:cs="Arial"/>
                <w:b/>
                <w:bCs/>
              </w:rPr>
              <w:t>Act</w:t>
            </w:r>
            <w:r w:rsidRPr="00511426">
              <w:rPr>
                <w:rFonts w:ascii="Arial" w:hAnsi="Arial" w:cs="Arial"/>
              </w:rPr>
              <w:t>;</w:t>
            </w:r>
          </w:p>
        </w:tc>
      </w:tr>
      <w:tr w:rsidR="002B1569" w14:paraId="50EF6F24" w14:textId="77777777" w:rsidTr="00123BEA">
        <w:trPr>
          <w:gridAfter w:val="1"/>
          <w:wAfter w:w="29" w:type="dxa"/>
        </w:trPr>
        <w:tc>
          <w:tcPr>
            <w:tcW w:w="269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762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123BEA">
        <w:trPr>
          <w:gridAfter w:val="1"/>
          <w:wAfter w:w="29" w:type="dxa"/>
        </w:trPr>
        <w:tc>
          <w:tcPr>
            <w:tcW w:w="2695" w:type="dxa"/>
          </w:tcPr>
          <w:p w14:paraId="0C8792AB" w14:textId="77777777" w:rsidR="002B1569" w:rsidRDefault="002B1569" w:rsidP="002B1569">
            <w:pPr>
              <w:pStyle w:val="BodyText"/>
              <w:rPr>
                <w:rFonts w:ascii="Arial" w:hAnsi="Arial" w:cs="Arial"/>
                <w:b/>
                <w:bCs/>
              </w:rPr>
            </w:pPr>
            <w:r>
              <w:rPr>
                <w:rFonts w:ascii="Arial" w:hAnsi="Arial" w:cs="Arial"/>
                <w:b/>
                <w:bCs/>
              </w:rPr>
              <w:lastRenderedPageBreak/>
              <w:t>"Demand"</w:t>
            </w:r>
          </w:p>
        </w:tc>
        <w:tc>
          <w:tcPr>
            <w:tcW w:w="762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123BEA">
        <w:trPr>
          <w:gridAfter w:val="1"/>
          <w:wAfter w:w="29" w:type="dxa"/>
        </w:trPr>
        <w:tc>
          <w:tcPr>
            <w:tcW w:w="269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762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1"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41"/>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123BEA">
        <w:trPr>
          <w:gridAfter w:val="1"/>
          <w:wAfter w:w="29" w:type="dxa"/>
        </w:trPr>
        <w:tc>
          <w:tcPr>
            <w:tcW w:w="269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762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123BEA">
        <w:trPr>
          <w:gridAfter w:val="1"/>
          <w:wAfter w:w="29" w:type="dxa"/>
        </w:trPr>
        <w:tc>
          <w:tcPr>
            <w:tcW w:w="269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7625" w:type="dxa"/>
          </w:tcPr>
          <w:p w14:paraId="34D68311" w14:textId="204B71ED" w:rsidR="002B1569" w:rsidRDefault="58692278" w:rsidP="00123BEA">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04C318ED"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w:t>
            </w:r>
            <w:proofErr w:type="gramStart"/>
            <w:r w:rsidRPr="5659255A">
              <w:rPr>
                <w:rFonts w:ascii="Arial" w:hAnsi="Arial" w:cs="Arial"/>
              </w:rPr>
              <w:t>construed accordingly;</w:t>
            </w:r>
            <w:proofErr w:type="gramEnd"/>
          </w:p>
        </w:tc>
      </w:tr>
      <w:tr w:rsidR="002B1569" w14:paraId="46EA1187" w14:textId="77777777" w:rsidTr="00123BEA">
        <w:trPr>
          <w:gridAfter w:val="1"/>
          <w:wAfter w:w="29" w:type="dxa"/>
        </w:trPr>
        <w:tc>
          <w:tcPr>
            <w:tcW w:w="269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762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123BEA">
        <w:trPr>
          <w:gridAfter w:val="1"/>
          <w:wAfter w:w="29" w:type="dxa"/>
        </w:trPr>
        <w:tc>
          <w:tcPr>
            <w:tcW w:w="2695" w:type="dxa"/>
          </w:tcPr>
          <w:p w14:paraId="0527B3F5" w14:textId="77777777" w:rsidR="002B1569" w:rsidRDefault="002B1569" w:rsidP="002B1569">
            <w:pPr>
              <w:pStyle w:val="BodyText"/>
              <w:rPr>
                <w:rFonts w:ascii="Arial" w:hAnsi="Arial" w:cs="Arial"/>
                <w:b/>
                <w:bCs/>
              </w:rPr>
            </w:pPr>
            <w:r>
              <w:rPr>
                <w:rFonts w:ascii="Arial" w:hAnsi="Arial" w:cs="Arial"/>
                <w:b/>
                <w:bCs/>
              </w:rPr>
              <w:t>"Design Variation"</w:t>
            </w:r>
          </w:p>
          <w:p w14:paraId="3A214D5B" w14:textId="77777777" w:rsidR="002778FD" w:rsidRDefault="002778FD" w:rsidP="002B1569">
            <w:pPr>
              <w:pStyle w:val="BodyText"/>
              <w:rPr>
                <w:rFonts w:ascii="Arial" w:hAnsi="Arial" w:cs="Arial"/>
                <w:b/>
                <w:bCs/>
              </w:rPr>
            </w:pPr>
          </w:p>
          <w:p w14:paraId="0F238B01" w14:textId="77777777" w:rsidR="002778FD" w:rsidRDefault="002778FD" w:rsidP="002B1569">
            <w:pPr>
              <w:pStyle w:val="BodyText"/>
              <w:rPr>
                <w:rFonts w:ascii="Arial" w:hAnsi="Arial" w:cs="Arial"/>
                <w:b/>
                <w:bCs/>
              </w:rPr>
            </w:pPr>
          </w:p>
          <w:p w14:paraId="1CAF35AC" w14:textId="3AA522F6" w:rsidR="002778FD" w:rsidRDefault="002778FD" w:rsidP="002B1569">
            <w:pPr>
              <w:pStyle w:val="BodyText"/>
              <w:rPr>
                <w:rFonts w:ascii="Arial" w:hAnsi="Arial" w:cs="Arial"/>
                <w:b/>
                <w:bCs/>
              </w:rPr>
            </w:pPr>
            <w:r>
              <w:rPr>
                <w:rFonts w:ascii="Arial" w:hAnsi="Arial" w:cs="Arial"/>
                <w:b/>
                <w:bCs/>
              </w:rPr>
              <w:t>“</w:t>
            </w:r>
            <w:r w:rsidRPr="002778FD">
              <w:rPr>
                <w:rFonts w:ascii="Arial" w:hAnsi="Arial" w:cs="Arial"/>
                <w:b/>
                <w:bCs/>
              </w:rPr>
              <w:t>Designated Information Exchange System</w:t>
            </w:r>
            <w:r>
              <w:rPr>
                <w:rFonts w:ascii="Arial" w:hAnsi="Arial" w:cs="Arial"/>
                <w:b/>
                <w:bCs/>
              </w:rPr>
              <w:t>”</w:t>
            </w:r>
          </w:p>
        </w:tc>
        <w:tc>
          <w:tcPr>
            <w:tcW w:w="7625" w:type="dxa"/>
          </w:tcPr>
          <w:p w14:paraId="17704091" w14:textId="0E80DA3C" w:rsidR="00046E3E"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 xml:space="preserve">NETS </w:t>
            </w:r>
            <w:proofErr w:type="gramStart"/>
            <w:r>
              <w:rPr>
                <w:rFonts w:ascii="Arial" w:hAnsi="Arial" w:cs="Arial"/>
                <w:b/>
              </w:rPr>
              <w:t>SQSS</w:t>
            </w:r>
            <w:r>
              <w:rPr>
                <w:rFonts w:ascii="Arial" w:hAnsi="Arial" w:cs="Arial"/>
              </w:rPr>
              <w:t>;</w:t>
            </w:r>
            <w:proofErr w:type="gramEnd"/>
          </w:p>
          <w:p w14:paraId="08AAC1DB" w14:textId="355FD70D" w:rsidR="002778FD" w:rsidRDefault="002778FD" w:rsidP="002B1569">
            <w:pPr>
              <w:pStyle w:val="BodyText"/>
              <w:jc w:val="both"/>
              <w:rPr>
                <w:rFonts w:ascii="Arial" w:hAnsi="Arial" w:cs="Arial"/>
              </w:rPr>
            </w:pPr>
            <w:r>
              <w:rPr>
                <w:rFonts w:ascii="Arial" w:hAnsi="Arial" w:cs="Arial"/>
              </w:rPr>
              <w:t>a</w:t>
            </w:r>
            <w:r w:rsidR="00DA3D41">
              <w:rPr>
                <w:rFonts w:ascii="Arial" w:hAnsi="Arial" w:cs="Arial"/>
              </w:rPr>
              <w:t xml:space="preserve">s defined in the </w:t>
            </w:r>
            <w:r w:rsidR="00DA3D41" w:rsidRPr="00C66154">
              <w:rPr>
                <w:rFonts w:ascii="Arial" w:hAnsi="Arial" w:cs="Arial"/>
                <w:b/>
                <w:bCs/>
              </w:rPr>
              <w:t>Grid Code</w:t>
            </w:r>
            <w:r w:rsidR="00DA3D41">
              <w:rPr>
                <w:rFonts w:ascii="Arial" w:hAnsi="Arial" w:cs="Arial"/>
              </w:rPr>
              <w:t>;</w:t>
            </w:r>
          </w:p>
        </w:tc>
      </w:tr>
      <w:tr w:rsidR="002B1569" w14:paraId="307D517C" w14:textId="77777777" w:rsidTr="00123BEA">
        <w:trPr>
          <w:gridAfter w:val="1"/>
          <w:wAfter w:w="29" w:type="dxa"/>
        </w:trPr>
        <w:tc>
          <w:tcPr>
            <w:tcW w:w="269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762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123BEA">
        <w:trPr>
          <w:gridAfter w:val="1"/>
          <w:wAfter w:w="29" w:type="dxa"/>
        </w:trPr>
        <w:tc>
          <w:tcPr>
            <w:tcW w:w="269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762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123BEA">
        <w:trPr>
          <w:gridAfter w:val="1"/>
          <w:wAfter w:w="29" w:type="dxa"/>
        </w:trPr>
        <w:tc>
          <w:tcPr>
            <w:tcW w:w="269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762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2B1569" w14:paraId="1B209899" w14:textId="77777777" w:rsidTr="00123BEA">
        <w:trPr>
          <w:gridAfter w:val="1"/>
          <w:wAfter w:w="29" w:type="dxa"/>
        </w:trPr>
        <w:tc>
          <w:tcPr>
            <w:tcW w:w="269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762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123BEA">
        <w:trPr>
          <w:gridAfter w:val="1"/>
          <w:wAfter w:w="29" w:type="dxa"/>
        </w:trPr>
        <w:tc>
          <w:tcPr>
            <w:tcW w:w="269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w:t>
            </w:r>
            <w:proofErr w:type="gramStart"/>
            <w:r>
              <w:rPr>
                <w:rFonts w:ascii="Arial" w:hAnsi="Arial" w:cs="Arial"/>
                <w:szCs w:val="22"/>
              </w:rPr>
              <w:t>entered into</w:t>
            </w:r>
            <w:proofErr w:type="gramEnd"/>
            <w:r>
              <w:rPr>
                <w:rFonts w:ascii="Arial" w:hAnsi="Arial" w:cs="Arial"/>
                <w:szCs w:val="22"/>
              </w:rPr>
              <w:t xml:space="preserve">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w:t>
            </w:r>
            <w:proofErr w:type="gramStart"/>
            <w:r>
              <w:rPr>
                <w:rFonts w:ascii="Arial" w:hAnsi="Arial" w:cs="Arial"/>
                <w:szCs w:val="22"/>
              </w:rPr>
              <w:t>as a consequence of</w:t>
            </w:r>
            <w:proofErr w:type="gramEnd"/>
            <w:r>
              <w:rPr>
                <w:rFonts w:ascii="Arial" w:hAnsi="Arial" w:cs="Arial"/>
                <w:szCs w:val="22"/>
              </w:rPr>
              <w:t xml:space="preserve">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123BEA">
        <w:trPr>
          <w:gridAfter w:val="1"/>
          <w:wAfter w:w="29" w:type="dxa"/>
        </w:trPr>
        <w:tc>
          <w:tcPr>
            <w:tcW w:w="2695" w:type="dxa"/>
          </w:tcPr>
          <w:p w14:paraId="7BE46D07" w14:textId="77777777" w:rsidR="002B1569" w:rsidRDefault="002B1569" w:rsidP="002B1569">
            <w:pPr>
              <w:pStyle w:val="BodyText"/>
              <w:rPr>
                <w:rFonts w:ascii="Arial" w:hAnsi="Arial" w:cs="Arial"/>
                <w:b/>
                <w:bCs/>
              </w:rPr>
            </w:pPr>
            <w:r>
              <w:rPr>
                <w:rFonts w:ascii="Arial" w:hAnsi="Arial" w:cs="Arial"/>
                <w:b/>
                <w:bCs/>
              </w:rPr>
              <w:lastRenderedPageBreak/>
              <w:t>"Directive"</w:t>
            </w:r>
          </w:p>
        </w:tc>
        <w:tc>
          <w:tcPr>
            <w:tcW w:w="762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123BEA">
        <w:trPr>
          <w:gridAfter w:val="1"/>
          <w:wAfter w:w="29" w:type="dxa"/>
        </w:trPr>
        <w:tc>
          <w:tcPr>
            <w:tcW w:w="2695" w:type="dxa"/>
          </w:tcPr>
          <w:p w14:paraId="7A2408B0" w14:textId="77777777" w:rsidR="002B1569" w:rsidRDefault="002B1569" w:rsidP="002B1569">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w:t>
            </w:r>
            <w:proofErr w:type="gramStart"/>
            <w:r>
              <w:rPr>
                <w:rFonts w:ascii="Arial" w:hAnsi="Arial" w:cs="Arial"/>
                <w:b/>
                <w:bCs/>
              </w:rPr>
              <w:t>Directly-Connected</w:t>
            </w:r>
            <w:proofErr w:type="gramEnd"/>
            <w:r>
              <w:rPr>
                <w:rFonts w:ascii="Arial" w:hAnsi="Arial" w:cs="Arial"/>
                <w:b/>
                <w:bCs/>
              </w:rPr>
              <w:t xml:space="preserve"> Customer”</w:t>
            </w:r>
          </w:p>
        </w:tc>
        <w:tc>
          <w:tcPr>
            <w:tcW w:w="762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123BEA">
        <w:trPr>
          <w:gridAfter w:val="1"/>
          <w:wAfter w:w="29" w:type="dxa"/>
        </w:trPr>
        <w:tc>
          <w:tcPr>
            <w:tcW w:w="269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762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123BEA">
        <w:trPr>
          <w:gridAfter w:val="1"/>
          <w:wAfter w:w="29" w:type="dxa"/>
        </w:trPr>
        <w:tc>
          <w:tcPr>
            <w:tcW w:w="269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123BEA">
        <w:trPr>
          <w:gridAfter w:val="1"/>
          <w:wAfter w:w="29" w:type="dxa"/>
        </w:trPr>
        <w:tc>
          <w:tcPr>
            <w:tcW w:w="269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762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123BEA">
        <w:trPr>
          <w:gridAfter w:val="1"/>
          <w:wAfter w:w="29" w:type="dxa"/>
        </w:trPr>
        <w:tc>
          <w:tcPr>
            <w:tcW w:w="269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762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w:t>
            </w:r>
            <w:proofErr w:type="gramStart"/>
            <w:r>
              <w:rPr>
                <w:rFonts w:ascii="Arial" w:hAnsi="Arial" w:cs="Arial"/>
                <w:b/>
                <w:szCs w:val="22"/>
              </w:rPr>
              <w:t>Agreemen</w:t>
            </w:r>
            <w:r>
              <w:rPr>
                <w:rFonts w:ascii="Arial" w:hAnsi="Arial" w:cs="Arial"/>
                <w:szCs w:val="22"/>
              </w:rPr>
              <w:t>t;</w:t>
            </w:r>
            <w:proofErr w:type="gramEnd"/>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lastRenderedPageBreak/>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123BEA">
        <w:trPr>
          <w:gridAfter w:val="1"/>
          <w:wAfter w:w="29" w:type="dxa"/>
        </w:trPr>
        <w:tc>
          <w:tcPr>
            <w:tcW w:w="2695" w:type="dxa"/>
          </w:tcPr>
          <w:p w14:paraId="74F53782" w14:textId="77777777" w:rsidR="002B1569" w:rsidRDefault="002B1569" w:rsidP="002B1569">
            <w:pPr>
              <w:pStyle w:val="BodyText"/>
              <w:rPr>
                <w:rFonts w:ascii="Arial" w:hAnsi="Arial" w:cs="Arial"/>
                <w:b/>
                <w:bCs/>
              </w:rPr>
            </w:pPr>
            <w:r>
              <w:rPr>
                <w:rFonts w:ascii="Arial" w:hAnsi="Arial" w:cs="Arial"/>
                <w:b/>
                <w:bCs/>
              </w:rPr>
              <w:lastRenderedPageBreak/>
              <w:t>"Distribution Agreement"</w:t>
            </w:r>
          </w:p>
        </w:tc>
        <w:tc>
          <w:tcPr>
            <w:tcW w:w="762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123BEA">
        <w:trPr>
          <w:gridAfter w:val="1"/>
          <w:wAfter w:w="29" w:type="dxa"/>
        </w:trPr>
        <w:tc>
          <w:tcPr>
            <w:tcW w:w="269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762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123BEA">
        <w:trPr>
          <w:gridAfter w:val="1"/>
          <w:wAfter w:w="29" w:type="dxa"/>
        </w:trPr>
        <w:tc>
          <w:tcPr>
            <w:tcW w:w="269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 xml:space="preserve">Distribution </w:t>
            </w:r>
            <w:proofErr w:type="gramStart"/>
            <w:r w:rsidRPr="003E65CF">
              <w:rPr>
                <w:rFonts w:ascii="Arial" w:hAnsi="Arial" w:cs="Arial"/>
                <w:b/>
                <w:bCs/>
                <w:szCs w:val="22"/>
              </w:rPr>
              <w:t>System</w:t>
            </w:r>
            <w:r w:rsidRPr="003E65CF">
              <w:rPr>
                <w:rFonts w:ascii="Arial" w:hAnsi="Arial" w:cs="Arial"/>
                <w:szCs w:val="22"/>
              </w:rPr>
              <w:t>;</w:t>
            </w:r>
            <w:proofErr w:type="gramEnd"/>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123BEA">
        <w:trPr>
          <w:gridAfter w:val="1"/>
          <w:wAfter w:w="29" w:type="dxa"/>
        </w:trPr>
        <w:tc>
          <w:tcPr>
            <w:tcW w:w="269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123BEA">
        <w:trPr>
          <w:gridAfter w:val="1"/>
          <w:wAfter w:w="29" w:type="dxa"/>
        </w:trPr>
        <w:tc>
          <w:tcPr>
            <w:tcW w:w="269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123BEA">
        <w:trPr>
          <w:gridAfter w:val="1"/>
          <w:wAfter w:w="29" w:type="dxa"/>
        </w:trPr>
        <w:tc>
          <w:tcPr>
            <w:tcW w:w="269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123BEA">
        <w:trPr>
          <w:gridAfter w:val="1"/>
          <w:wAfter w:w="29" w:type="dxa"/>
        </w:trPr>
        <w:tc>
          <w:tcPr>
            <w:tcW w:w="269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762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FE7668" w:rsidRDefault="00FE7668" w:rsidP="00F67A87">
            <w:pPr>
              <w:jc w:val="both"/>
              <w:rPr>
                <w:rFonts w:ascii="Arial" w:hAnsi="Arial" w:cs="Arial"/>
              </w:rPr>
            </w:pPr>
          </w:p>
        </w:tc>
      </w:tr>
      <w:tr w:rsidR="00F67A87" w14:paraId="32652142" w14:textId="77777777" w:rsidTr="00123BEA">
        <w:trPr>
          <w:gridAfter w:val="1"/>
          <w:wAfter w:w="29" w:type="dxa"/>
        </w:trPr>
        <w:tc>
          <w:tcPr>
            <w:tcW w:w="269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762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123BEA">
        <w:trPr>
          <w:gridAfter w:val="1"/>
          <w:wAfter w:w="29" w:type="dxa"/>
        </w:trPr>
        <w:tc>
          <w:tcPr>
            <w:tcW w:w="269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762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123BEA">
        <w:trPr>
          <w:gridAfter w:val="1"/>
          <w:wAfter w:w="29" w:type="dxa"/>
        </w:trPr>
        <w:tc>
          <w:tcPr>
            <w:tcW w:w="269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lastRenderedPageBreak/>
              <w:t>“Demand Voting Sub- Group”</w:t>
            </w:r>
          </w:p>
        </w:tc>
        <w:tc>
          <w:tcPr>
            <w:tcW w:w="7625" w:type="dxa"/>
          </w:tcPr>
          <w:p w14:paraId="5FD0475A" w14:textId="77777777" w:rsidR="002B1569" w:rsidRDefault="002B1569" w:rsidP="002B1569">
            <w:pPr>
              <w:pStyle w:val="BodyText"/>
              <w:jc w:val="both"/>
              <w:rPr>
                <w:rFonts w:ascii="Arial" w:hAnsi="Arial" w:cs="Arial"/>
              </w:rPr>
            </w:pPr>
            <w:r>
              <w:rPr>
                <w:rFonts w:ascii="Arial" w:hAnsi="Arial" w:cs="Arial"/>
              </w:rPr>
              <w:lastRenderedPageBreak/>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2B1569" w:rsidRPr="0034202B" w:rsidRDefault="002B1569" w:rsidP="002B1569">
            <w:pPr>
              <w:pStyle w:val="BodyText"/>
              <w:jc w:val="both"/>
              <w:rPr>
                <w:rFonts w:ascii="Arial" w:hAnsi="Arial" w:cs="Arial"/>
              </w:rPr>
            </w:pPr>
            <w:r w:rsidRPr="0034202B">
              <w:rPr>
                <w:rFonts w:ascii="Arial" w:hAnsi="Arial" w:cs="Arial"/>
              </w:rPr>
              <w:lastRenderedPageBreak/>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123BEA">
        <w:trPr>
          <w:gridAfter w:val="1"/>
          <w:wAfter w:w="29" w:type="dxa"/>
        </w:trPr>
        <w:tc>
          <w:tcPr>
            <w:tcW w:w="2695" w:type="dxa"/>
          </w:tcPr>
          <w:p w14:paraId="10E04A83" w14:textId="77777777" w:rsidR="00F67A87" w:rsidRDefault="00F67A87" w:rsidP="00F67A87">
            <w:pPr>
              <w:pStyle w:val="BodyText"/>
              <w:rPr>
                <w:rFonts w:ascii="Arial" w:hAnsi="Arial" w:cs="Arial"/>
                <w:b/>
                <w:bCs/>
              </w:rPr>
            </w:pPr>
            <w:r>
              <w:rPr>
                <w:rFonts w:ascii="Arial" w:hAnsi="Arial" w:cs="Arial"/>
                <w:b/>
                <w:bCs/>
              </w:rPr>
              <w:lastRenderedPageBreak/>
              <w:t>"Dormant CUSC Party"</w:t>
            </w:r>
          </w:p>
          <w:p w14:paraId="094E0B36" w14:textId="77777777" w:rsidR="00F67A87" w:rsidRDefault="00F67A87" w:rsidP="002B1569">
            <w:pPr>
              <w:pStyle w:val="BodyText"/>
              <w:rPr>
                <w:rFonts w:ascii="Arial" w:hAnsi="Arial" w:cs="Arial"/>
                <w:b/>
                <w:bCs/>
              </w:rPr>
            </w:pPr>
          </w:p>
        </w:tc>
        <w:tc>
          <w:tcPr>
            <w:tcW w:w="762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123BEA">
        <w:trPr>
          <w:gridAfter w:val="1"/>
          <w:wAfter w:w="29" w:type="dxa"/>
        </w:trPr>
        <w:tc>
          <w:tcPr>
            <w:tcW w:w="2695" w:type="dxa"/>
          </w:tcPr>
          <w:p w14:paraId="57E89F7B" w14:textId="77777777" w:rsidR="00BF3339" w:rsidRDefault="00F67A87" w:rsidP="002B1569">
            <w:pPr>
              <w:ind w:left="3600" w:hanging="3600"/>
              <w:rPr>
                <w:ins w:id="42" w:author="Guidance" w:date="2025-05-14T17:09:00Z" w16du:dateUtc="2025-05-14T16:09:00Z"/>
                <w:rFonts w:ascii="Arial" w:hAnsi="Arial" w:cs="Arial"/>
                <w:b/>
                <w:szCs w:val="22"/>
              </w:rPr>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p>
          <w:p w14:paraId="387500F1" w14:textId="77777777" w:rsidR="00BF3339" w:rsidRDefault="00BF3339" w:rsidP="002B1569">
            <w:pPr>
              <w:ind w:left="3600" w:hanging="3600"/>
              <w:rPr>
                <w:ins w:id="43" w:author="Guidance" w:date="2025-05-14T17:09:00Z" w16du:dateUtc="2025-05-14T16:09:00Z"/>
                <w:rFonts w:ascii="Arial" w:hAnsi="Arial" w:cs="Arial"/>
                <w:b/>
                <w:szCs w:val="22"/>
              </w:rPr>
            </w:pPr>
          </w:p>
          <w:p w14:paraId="2F69DB27" w14:textId="40F5E582" w:rsidR="00C73F98" w:rsidRDefault="00C73F98" w:rsidP="00C73F98">
            <w:pPr>
              <w:rPr>
                <w:ins w:id="44" w:author="Guidance" w:date="2025-05-14T17:10:00Z" w16du:dateUtc="2025-05-14T16:10:00Z"/>
                <w:rFonts w:ascii="Arial" w:hAnsi="Arial" w:cs="Arial"/>
                <w:b/>
                <w:bCs/>
                <w:color w:val="000000"/>
                <w:lang w:eastAsia="en-GB"/>
              </w:rPr>
            </w:pPr>
            <w:ins w:id="45" w:author="Guidance" w:date="2025-05-14T17:10:00Z" w16du:dateUtc="2025-05-14T16:10:00Z">
              <w:r w:rsidRPr="004C79EC">
                <w:rPr>
                  <w:rFonts w:ascii="Arial" w:hAnsi="Arial" w:cs="Arial"/>
                  <w:b/>
                  <w:bCs/>
                  <w:color w:val="000000"/>
                  <w:lang w:eastAsia="en-GB"/>
                </w:rPr>
                <w:t>“D</w:t>
              </w:r>
              <w:r w:rsidR="00EB699A">
                <w:rPr>
                  <w:rFonts w:ascii="Arial" w:hAnsi="Arial" w:cs="Arial"/>
                  <w:b/>
                  <w:bCs/>
                  <w:color w:val="000000"/>
                  <w:lang w:eastAsia="en-GB"/>
                </w:rPr>
                <w:t>ynamic Reactive Compensation Equipment</w:t>
              </w:r>
              <w:r w:rsidRPr="004C79EC">
                <w:rPr>
                  <w:rFonts w:ascii="Arial" w:hAnsi="Arial" w:cs="Arial"/>
                  <w:b/>
                  <w:bCs/>
                  <w:color w:val="000000"/>
                  <w:lang w:eastAsia="en-GB"/>
                </w:rPr>
                <w:t>”</w:t>
              </w:r>
            </w:ins>
          </w:p>
          <w:p w14:paraId="023D7A33" w14:textId="69A9BAA2" w:rsidR="002B1569" w:rsidRDefault="002B1569" w:rsidP="00C73F98">
            <w:pPr>
              <w:pPrChange w:id="46" w:author="Guidance" w:date="2025-05-14T17:10:00Z" w16du:dateUtc="2025-05-14T16:10:00Z">
                <w:pPr>
                  <w:ind w:left="3600" w:hanging="3600"/>
                </w:pPr>
              </w:pPrChange>
            </w:pPr>
            <w:r w:rsidRPr="004E4C04">
              <w:rPr>
                <w:rFonts w:cs="Arial"/>
                <w:b/>
                <w:sz w:val="24"/>
              </w:rPr>
              <w:tab/>
            </w:r>
          </w:p>
        </w:tc>
        <w:tc>
          <w:tcPr>
            <w:tcW w:w="7625" w:type="dxa"/>
          </w:tcPr>
          <w:p w14:paraId="3B5E2DCB" w14:textId="77777777" w:rsidR="006A408C" w:rsidRDefault="002B1569" w:rsidP="00F67A87">
            <w:pPr>
              <w:rPr>
                <w:ins w:id="47" w:author="Guidance" w:date="2025-05-14T17:08:00Z" w16du:dateUtc="2025-05-14T16:08:00Z"/>
                <w:rFonts w:ascii="Arial" w:hAnsi="Arial" w:cs="Arial"/>
                <w:b/>
                <w:szCs w:val="22"/>
                <w:lang w:eastAsia="en-GB"/>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p w14:paraId="35E447DB" w14:textId="77777777" w:rsidR="00B046AE" w:rsidRDefault="00B046AE" w:rsidP="00F67A87">
            <w:pPr>
              <w:rPr>
                <w:ins w:id="48" w:author="Guidance" w:date="2025-05-14T17:08:00Z" w16du:dateUtc="2025-05-14T16:08:00Z"/>
                <w:rFonts w:ascii="Arial" w:hAnsi="Arial" w:cs="Arial"/>
                <w:b/>
                <w:szCs w:val="22"/>
                <w:lang w:eastAsia="en-GB"/>
              </w:rPr>
            </w:pPr>
          </w:p>
          <w:p w14:paraId="1B4BA4FE" w14:textId="77777777" w:rsidR="00B046AE" w:rsidRDefault="00B046AE" w:rsidP="00F67A87">
            <w:pPr>
              <w:rPr>
                <w:ins w:id="49" w:author="Guidance" w:date="2025-05-14T17:09:00Z" w16du:dateUtc="2025-05-14T16:09:00Z"/>
                <w:rFonts w:ascii="Arial" w:hAnsi="Arial" w:cs="Arial"/>
                <w:bCs/>
                <w:szCs w:val="22"/>
                <w:lang w:eastAsia="en-GB"/>
              </w:rPr>
            </w:pPr>
            <w:ins w:id="50" w:author="Guidance" w:date="2025-05-14T17:08:00Z" w16du:dateUtc="2025-05-14T16:08:00Z">
              <w:r>
                <w:rPr>
                  <w:rFonts w:ascii="Arial" w:hAnsi="Arial" w:cs="Arial"/>
                  <w:bCs/>
                  <w:szCs w:val="22"/>
                  <w:lang w:eastAsia="en-GB"/>
                </w:rPr>
                <w:t xml:space="preserve">as defined in the </w:t>
              </w:r>
              <w:r>
                <w:rPr>
                  <w:rFonts w:ascii="Arial" w:hAnsi="Arial" w:cs="Arial"/>
                  <w:b/>
                  <w:szCs w:val="22"/>
                  <w:lang w:eastAsia="en-GB"/>
                </w:rPr>
                <w:t>Grid</w:t>
              </w:r>
              <w:r w:rsidR="00BF3339">
                <w:rPr>
                  <w:rFonts w:ascii="Arial" w:hAnsi="Arial" w:cs="Arial"/>
                  <w:b/>
                  <w:szCs w:val="22"/>
                  <w:lang w:eastAsia="en-GB"/>
                </w:rPr>
                <w:t xml:space="preserve"> </w:t>
              </w:r>
              <w:proofErr w:type="gramStart"/>
              <w:r w:rsidR="00BF3339">
                <w:rPr>
                  <w:rFonts w:ascii="Arial" w:hAnsi="Arial" w:cs="Arial"/>
                  <w:b/>
                  <w:szCs w:val="22"/>
                  <w:lang w:eastAsia="en-GB"/>
                </w:rPr>
                <w:t>Code</w:t>
              </w:r>
            </w:ins>
            <w:ins w:id="51" w:author="Guidance" w:date="2025-05-14T17:09:00Z" w16du:dateUtc="2025-05-14T16:09:00Z">
              <w:r w:rsidR="00BF3339">
                <w:rPr>
                  <w:rFonts w:ascii="Arial" w:hAnsi="Arial" w:cs="Arial"/>
                  <w:bCs/>
                  <w:szCs w:val="22"/>
                  <w:lang w:eastAsia="en-GB"/>
                </w:rPr>
                <w:t>;</w:t>
              </w:r>
              <w:proofErr w:type="gramEnd"/>
            </w:ins>
          </w:p>
          <w:p w14:paraId="1EFABB05" w14:textId="0DB2B779" w:rsidR="00BF3339" w:rsidRPr="00BF3339" w:rsidRDefault="00BF3339" w:rsidP="00F67A87">
            <w:pPr>
              <w:rPr>
                <w:rFonts w:ascii="Arial" w:hAnsi="Arial" w:cs="Arial"/>
                <w:bCs/>
                <w:szCs w:val="22"/>
              </w:rPr>
            </w:pPr>
          </w:p>
        </w:tc>
      </w:tr>
      <w:tr w:rsidR="00F67A87" w14:paraId="3326E058" w14:textId="77777777" w:rsidTr="00123BEA">
        <w:trPr>
          <w:gridAfter w:val="1"/>
          <w:wAfter w:w="29" w:type="dxa"/>
        </w:trPr>
        <w:tc>
          <w:tcPr>
            <w:tcW w:w="269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762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123BEA">
        <w:trPr>
          <w:gridAfter w:val="1"/>
          <w:wAfter w:w="29" w:type="dxa"/>
        </w:trPr>
        <w:tc>
          <w:tcPr>
            <w:tcW w:w="269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762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123BEA">
        <w:trPr>
          <w:gridAfter w:val="1"/>
          <w:wAfter w:w="29" w:type="dxa"/>
        </w:trPr>
        <w:tc>
          <w:tcPr>
            <w:tcW w:w="269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123BEA">
        <w:trPr>
          <w:gridAfter w:val="1"/>
          <w:wAfter w:w="29" w:type="dxa"/>
        </w:trPr>
        <w:tc>
          <w:tcPr>
            <w:tcW w:w="2695"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762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123BEA">
        <w:trPr>
          <w:gridAfter w:val="1"/>
          <w:wAfter w:w="29" w:type="dxa"/>
        </w:trPr>
        <w:tc>
          <w:tcPr>
            <w:tcW w:w="269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762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123BEA">
        <w:trPr>
          <w:gridAfter w:val="1"/>
          <w:wAfter w:w="29" w:type="dxa"/>
        </w:trPr>
        <w:tc>
          <w:tcPr>
            <w:tcW w:w="269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762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123BEA">
        <w:trPr>
          <w:gridAfter w:val="1"/>
          <w:wAfter w:w="29" w:type="dxa"/>
        </w:trPr>
        <w:tc>
          <w:tcPr>
            <w:tcW w:w="2695" w:type="dxa"/>
          </w:tcPr>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7625" w:type="dxa"/>
          </w:tcPr>
          <w:p w14:paraId="0A249E53" w14:textId="7D90F378" w:rsidR="007518BA" w:rsidRDefault="007518BA" w:rsidP="007518BA">
            <w:pPr>
              <w:pStyle w:val="Default"/>
              <w:jc w:val="both"/>
              <w:rPr>
                <w:sz w:val="23"/>
                <w:szCs w:val="23"/>
              </w:rPr>
            </w:pPr>
            <w:r>
              <w:rPr>
                <w:sz w:val="23"/>
                <w:szCs w:val="23"/>
              </w:rPr>
              <w:t xml:space="preserve">means the English version of Commission Regulation (EU) 2017/2195 as converted into </w:t>
            </w:r>
            <w:r w:rsidR="00C429D0">
              <w:rPr>
                <w:b/>
                <w:bCs/>
                <w:sz w:val="23"/>
                <w:szCs w:val="23"/>
              </w:rPr>
              <w:t xml:space="preserve">Assimilated </w:t>
            </w:r>
            <w:proofErr w:type="gramStart"/>
            <w:r>
              <w:rPr>
                <w:b/>
                <w:bCs/>
                <w:sz w:val="23"/>
                <w:szCs w:val="23"/>
              </w:rPr>
              <w:t>Law</w:t>
            </w:r>
            <w:r>
              <w:rPr>
                <w:sz w:val="23"/>
                <w:szCs w:val="23"/>
              </w:rPr>
              <w:t>;</w:t>
            </w:r>
            <w:proofErr w:type="gramEnd"/>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123BEA">
        <w:trPr>
          <w:gridAfter w:val="1"/>
          <w:wAfter w:w="29" w:type="dxa"/>
        </w:trPr>
        <w:tc>
          <w:tcPr>
            <w:tcW w:w="269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123BEA">
        <w:trPr>
          <w:gridAfter w:val="1"/>
          <w:wAfter w:w="29" w:type="dxa"/>
        </w:trPr>
        <w:tc>
          <w:tcPr>
            <w:tcW w:w="269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123BEA">
        <w:trPr>
          <w:gridAfter w:val="1"/>
          <w:wAfter w:w="29" w:type="dxa"/>
        </w:trPr>
        <w:tc>
          <w:tcPr>
            <w:tcW w:w="2695" w:type="dxa"/>
          </w:tcPr>
          <w:p w14:paraId="73C11871" w14:textId="77777777" w:rsidR="004C79EC" w:rsidRDefault="004C79EC" w:rsidP="004C79EC">
            <w:pPr>
              <w:pStyle w:val="BodyText"/>
              <w:rPr>
                <w:rFonts w:ascii="Arial" w:hAnsi="Arial" w:cs="Arial"/>
                <w:b/>
                <w:bCs/>
              </w:rPr>
            </w:pPr>
            <w:r>
              <w:rPr>
                <w:rFonts w:ascii="Arial" w:hAnsi="Arial" w:cs="Arial"/>
                <w:b/>
                <w:bCs/>
              </w:rPr>
              <w:lastRenderedPageBreak/>
              <w:t>“Electricity Regulation”</w:t>
            </w:r>
          </w:p>
        </w:tc>
        <w:tc>
          <w:tcPr>
            <w:tcW w:w="7625" w:type="dxa"/>
          </w:tcPr>
          <w:p w14:paraId="51D3ABF9" w14:textId="3CD92C18"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001172E2">
              <w:rPr>
                <w:rFonts w:ascii="Arial" w:hAnsi="Arial" w:cs="Arial"/>
                <w:b/>
                <w:bCs/>
                <w:szCs w:val="22"/>
              </w:rPr>
              <w:t>Assimilated</w:t>
            </w:r>
            <w:r w:rsidRPr="00323775">
              <w:rPr>
                <w:rFonts w:ascii="Arial" w:hAnsi="Arial" w:cs="Arial"/>
                <w:b/>
                <w:bCs/>
                <w:szCs w:val="22"/>
              </w:rPr>
              <w:t xml:space="preserve"> Law</w:t>
            </w:r>
          </w:p>
        </w:tc>
      </w:tr>
      <w:tr w:rsidR="00AE20FC" w14:paraId="5F38A26A" w14:textId="77777777" w:rsidTr="00123BEA">
        <w:trPr>
          <w:gridAfter w:val="1"/>
          <w:wAfter w:w="29" w:type="dxa"/>
        </w:trPr>
        <w:tc>
          <w:tcPr>
            <w:tcW w:w="269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123BEA">
        <w:trPr>
          <w:gridAfter w:val="1"/>
          <w:wAfter w:w="29" w:type="dxa"/>
        </w:trPr>
        <w:tc>
          <w:tcPr>
            <w:tcW w:w="269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5659255A" w14:paraId="324143AE" w14:textId="77777777" w:rsidTr="00123BEA">
        <w:trPr>
          <w:gridAfter w:val="1"/>
          <w:wAfter w:w="29" w:type="dxa"/>
          <w:trHeight w:val="300"/>
        </w:trPr>
        <w:tc>
          <w:tcPr>
            <w:tcW w:w="2695" w:type="dxa"/>
          </w:tcPr>
          <w:p w14:paraId="1EBB65CF" w14:textId="30A5C8A9"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662FF556" w:rsidRDefault="00B61818" w:rsidP="00123BEA">
            <w:pPr>
              <w:pStyle w:val="BodyText"/>
              <w:jc w:val="both"/>
              <w:rPr>
                <w:rFonts w:ascii="Arial" w:hAnsi="Arial" w:cs="Arial"/>
                <w:color w:val="000000" w:themeColor="text1"/>
                <w:lang w:eastAsia="en-GB"/>
              </w:rPr>
            </w:pPr>
            <w:r>
              <w:rPr>
                <w:rFonts w:ascii="Arial" w:hAnsi="Arial" w:cs="Arial"/>
                <w:color w:val="000000" w:themeColor="text1"/>
                <w:lang w:eastAsia="en-GB"/>
              </w:rPr>
              <w:t>m</w:t>
            </w:r>
            <w:r w:rsidR="662FF556" w:rsidRPr="5659255A">
              <w:rPr>
                <w:rFonts w:ascii="Arial" w:hAnsi="Arial" w:cs="Arial"/>
                <w:color w:val="000000" w:themeColor="text1"/>
                <w:lang w:eastAsia="en-GB"/>
              </w:rPr>
              <w:t>eans a licence granted or treated as granted under section 6(</w:t>
            </w:r>
            <w:proofErr w:type="gramStart"/>
            <w:r w:rsidR="662FF556" w:rsidRPr="5659255A">
              <w:rPr>
                <w:rFonts w:ascii="Arial" w:hAnsi="Arial" w:cs="Arial"/>
                <w:color w:val="000000" w:themeColor="text1"/>
                <w:lang w:eastAsia="en-GB"/>
              </w:rPr>
              <w:t>1)(</w:t>
            </w:r>
            <w:proofErr w:type="gramEnd"/>
            <w:r w:rsidR="662FF556" w:rsidRPr="5659255A">
              <w:rPr>
                <w:rFonts w:ascii="Arial" w:hAnsi="Arial" w:cs="Arial"/>
                <w:color w:val="000000" w:themeColor="text1"/>
                <w:lang w:eastAsia="en-GB"/>
              </w:rPr>
              <w:t xml:space="preserve">da) of the Electricity Act 1989; </w:t>
            </w:r>
          </w:p>
        </w:tc>
      </w:tr>
      <w:tr w:rsidR="5659255A" w14:paraId="221AFA13" w14:textId="77777777" w:rsidTr="00123BEA">
        <w:trPr>
          <w:gridAfter w:val="1"/>
          <w:wAfter w:w="29" w:type="dxa"/>
          <w:trHeight w:val="300"/>
        </w:trPr>
        <w:tc>
          <w:tcPr>
            <w:tcW w:w="2695" w:type="dxa"/>
          </w:tcPr>
          <w:p w14:paraId="17EB0D17" w14:textId="2F707864"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662FF556" w:rsidRDefault="008C2ABF" w:rsidP="00123BEA">
            <w:pPr>
              <w:pStyle w:val="BodyText"/>
              <w:jc w:val="both"/>
              <w:rPr>
                <w:rFonts w:ascii="Arial" w:hAnsi="Arial" w:cs="Arial"/>
                <w:color w:val="000000" w:themeColor="text1"/>
                <w:lang w:eastAsia="en-GB"/>
              </w:rPr>
            </w:pPr>
            <w:r>
              <w:rPr>
                <w:rFonts w:ascii="Arial" w:hAnsi="Arial" w:cs="Arial"/>
                <w:color w:val="000000" w:themeColor="text1"/>
                <w:lang w:eastAsia="en-GB"/>
              </w:rPr>
              <w:t>a</w:t>
            </w:r>
            <w:r w:rsidR="662FF556" w:rsidRPr="5659255A">
              <w:rPr>
                <w:rFonts w:ascii="Arial" w:hAnsi="Arial" w:cs="Arial"/>
                <w:color w:val="000000" w:themeColor="text1"/>
                <w:lang w:eastAsia="en-GB"/>
              </w:rPr>
              <w:t>s defined in the Grid Code,</w:t>
            </w:r>
          </w:p>
        </w:tc>
      </w:tr>
      <w:tr w:rsidR="00C61D2E" w14:paraId="7EA237E9" w14:textId="77777777" w:rsidTr="00123BEA">
        <w:trPr>
          <w:gridAfter w:val="1"/>
          <w:wAfter w:w="29" w:type="dxa"/>
        </w:trPr>
        <w:tc>
          <w:tcPr>
            <w:tcW w:w="2695" w:type="dxa"/>
          </w:tcPr>
          <w:p w14:paraId="0BFF0A54" w14:textId="77777777" w:rsidR="00C61D2E" w:rsidRDefault="00C61D2E" w:rsidP="004C79EC">
            <w:pPr>
              <w:pStyle w:val="BodyText"/>
              <w:rPr>
                <w:rFonts w:ascii="Arial" w:hAnsi="Arial" w:cs="Arial"/>
                <w:b/>
                <w:bCs/>
                <w:color w:val="000000"/>
                <w:lang w:eastAsia="en-GB"/>
              </w:rPr>
            </w:pPr>
            <w:r>
              <w:rPr>
                <w:rFonts w:ascii="Arial" w:hAnsi="Arial" w:cs="Arial"/>
                <w:b/>
                <w:bCs/>
                <w:color w:val="000000"/>
                <w:lang w:eastAsia="en-GB"/>
              </w:rPr>
              <w:t>“Electricity Transmission System Operation Regulation”</w:t>
            </w:r>
          </w:p>
          <w:p w14:paraId="15D82ECD" w14:textId="353885C4" w:rsidR="00C5662D" w:rsidRPr="00D62155" w:rsidRDefault="00C5662D" w:rsidP="004C79EC">
            <w:pPr>
              <w:pStyle w:val="BodyText"/>
              <w:rPr>
                <w:rFonts w:ascii="Arial" w:hAnsi="Arial" w:cs="Arial"/>
                <w:b/>
                <w:bCs/>
                <w:lang w:eastAsia="en-GB"/>
              </w:rPr>
            </w:pPr>
            <w:r>
              <w:rPr>
                <w:rFonts w:ascii="Arial" w:hAnsi="Arial" w:cs="Arial"/>
                <w:b/>
                <w:bCs/>
                <w:color w:val="000000"/>
                <w:lang w:eastAsia="en-GB"/>
              </w:rPr>
              <w:t>“</w:t>
            </w:r>
            <w:r w:rsidRPr="00C5662D">
              <w:rPr>
                <w:rFonts w:ascii="Arial" w:hAnsi="Arial" w:cs="Arial"/>
                <w:b/>
                <w:bCs/>
                <w:color w:val="000000"/>
                <w:lang w:eastAsia="en-GB"/>
              </w:rPr>
              <w:t>Electronic Communication Platform</w:t>
            </w:r>
            <w:r>
              <w:rPr>
                <w:rFonts w:ascii="Arial" w:hAnsi="Arial" w:cs="Arial"/>
                <w:b/>
                <w:bCs/>
                <w:color w:val="000000"/>
                <w:lang w:eastAsia="en-GB"/>
              </w:rPr>
              <w:t>”</w:t>
            </w:r>
          </w:p>
        </w:tc>
        <w:tc>
          <w:tcPr>
            <w:tcW w:w="7625" w:type="dxa"/>
          </w:tcPr>
          <w:p w14:paraId="2DAC23BF" w14:textId="77777777" w:rsidR="00C61D2E" w:rsidRDefault="591E3A60" w:rsidP="004C79EC">
            <w:pPr>
              <w:pStyle w:val="BodyText"/>
              <w:jc w:val="both"/>
              <w:rPr>
                <w:rFonts w:ascii="Arial" w:hAnsi="Arial" w:cs="Arial"/>
              </w:rPr>
            </w:pPr>
            <w:r w:rsidRPr="5659255A">
              <w:rPr>
                <w:rFonts w:ascii="Arial" w:hAnsi="Arial" w:cs="Arial"/>
              </w:rPr>
              <w:t xml:space="preserve">means the English version of Commission Regulation (EU) 2017/1485 as converted </w:t>
            </w:r>
            <w:proofErr w:type="gramStart"/>
            <w:r w:rsidRPr="5659255A">
              <w:rPr>
                <w:rFonts w:ascii="Arial" w:hAnsi="Arial" w:cs="Arial"/>
              </w:rPr>
              <w:t xml:space="preserve">into </w:t>
            </w:r>
            <w:r w:rsidR="5CA57F9C" w:rsidRPr="5659255A">
              <w:rPr>
                <w:rFonts w:ascii="Arial" w:hAnsi="Arial" w:cs="Arial"/>
                <w:b/>
                <w:bCs/>
              </w:rPr>
              <w:t xml:space="preserve"> Assimilated</w:t>
            </w:r>
            <w:proofErr w:type="gramEnd"/>
            <w:r w:rsidRPr="5659255A">
              <w:rPr>
                <w:rFonts w:ascii="Arial" w:hAnsi="Arial" w:cs="Arial"/>
                <w:b/>
                <w:bCs/>
              </w:rPr>
              <w:t xml:space="preserve"> </w:t>
            </w:r>
            <w:proofErr w:type="gramStart"/>
            <w:r w:rsidRPr="5659255A">
              <w:rPr>
                <w:rFonts w:ascii="Arial" w:hAnsi="Arial" w:cs="Arial"/>
                <w:b/>
                <w:bCs/>
              </w:rPr>
              <w:t>Law</w:t>
            </w:r>
            <w:r w:rsidRPr="5659255A">
              <w:rPr>
                <w:rFonts w:ascii="Arial" w:hAnsi="Arial" w:cs="Arial"/>
              </w:rPr>
              <w:t>;</w:t>
            </w:r>
            <w:proofErr w:type="gramEnd"/>
            <w:r w:rsidRPr="5659255A">
              <w:rPr>
                <w:rFonts w:ascii="Arial" w:hAnsi="Arial" w:cs="Arial"/>
              </w:rPr>
              <w:t xml:space="preserve">  </w:t>
            </w:r>
          </w:p>
          <w:p w14:paraId="0828F4E5" w14:textId="77777777" w:rsidR="00C5662D" w:rsidRDefault="00C5662D" w:rsidP="004C79EC">
            <w:pPr>
              <w:pStyle w:val="BodyText"/>
              <w:jc w:val="both"/>
              <w:rPr>
                <w:rFonts w:ascii="Arial" w:hAnsi="Arial" w:cs="Arial"/>
              </w:rPr>
            </w:pPr>
          </w:p>
          <w:p w14:paraId="2188228D" w14:textId="4F07360C" w:rsidR="00C5662D" w:rsidRPr="00D62155" w:rsidRDefault="00C5662D" w:rsidP="004C79EC">
            <w:pPr>
              <w:pStyle w:val="BodyText"/>
              <w:jc w:val="both"/>
              <w:rPr>
                <w:rFonts w:ascii="Arial" w:hAnsi="Arial" w:cs="Arial"/>
                <w:lang w:eastAsia="en-GB"/>
              </w:rPr>
            </w:pPr>
            <w:r>
              <w:rPr>
                <w:rFonts w:ascii="Arial" w:hAnsi="Arial" w:cs="Arial"/>
                <w:color w:val="000000" w:themeColor="text1"/>
                <w:lang w:eastAsia="en-GB"/>
              </w:rPr>
              <w:t>a</w:t>
            </w:r>
            <w:r w:rsidRPr="5659255A">
              <w:rPr>
                <w:rFonts w:ascii="Arial" w:hAnsi="Arial" w:cs="Arial"/>
                <w:color w:val="000000" w:themeColor="text1"/>
                <w:lang w:eastAsia="en-GB"/>
              </w:rPr>
              <w:t xml:space="preserve">s defined in the </w:t>
            </w:r>
            <w:r w:rsidRPr="00C66154">
              <w:rPr>
                <w:rFonts w:ascii="Arial" w:hAnsi="Arial" w:cs="Arial"/>
                <w:b/>
                <w:bCs/>
                <w:color w:val="000000" w:themeColor="text1"/>
                <w:lang w:eastAsia="en-GB"/>
              </w:rPr>
              <w:t>Grid Code</w:t>
            </w:r>
            <w:r>
              <w:rPr>
                <w:rFonts w:ascii="Arial" w:hAnsi="Arial" w:cs="Arial"/>
                <w:color w:val="000000" w:themeColor="text1"/>
                <w:lang w:eastAsia="en-GB"/>
              </w:rPr>
              <w:t>;</w:t>
            </w:r>
          </w:p>
        </w:tc>
      </w:tr>
      <w:tr w:rsidR="00D62155" w14:paraId="072817D7" w14:textId="77777777" w:rsidTr="00123BEA">
        <w:trPr>
          <w:gridAfter w:val="1"/>
          <w:wAfter w:w="29" w:type="dxa"/>
        </w:trPr>
        <w:tc>
          <w:tcPr>
            <w:tcW w:w="269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123BEA">
        <w:trPr>
          <w:gridAfter w:val="1"/>
          <w:wAfter w:w="29" w:type="dxa"/>
        </w:trPr>
        <w:tc>
          <w:tcPr>
            <w:tcW w:w="269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16C7DFF8" w14:textId="77777777" w:rsidTr="00123BEA">
        <w:trPr>
          <w:gridAfter w:val="1"/>
          <w:wAfter w:w="29" w:type="dxa"/>
        </w:trPr>
        <w:tc>
          <w:tcPr>
            <w:tcW w:w="2695"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762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4C79EC" w:rsidRDefault="004C79EC" w:rsidP="004C79EC">
            <w:pPr>
              <w:pStyle w:val="BodyText"/>
              <w:jc w:val="both"/>
              <w:rPr>
                <w:rFonts w:ascii="Arial" w:hAnsi="Arial" w:cs="Arial"/>
              </w:rPr>
            </w:pPr>
            <w:bookmarkStart w:id="52" w:name="_BPDCD_41"/>
            <w:r w:rsidRPr="006153B7">
              <w:rPr>
                <w:rFonts w:ascii="Arial" w:hAnsi="Arial" w:cs="Arial"/>
              </w:rPr>
              <w:t xml:space="preserve">in </w:t>
            </w:r>
            <w:bookmarkEnd w:id="52"/>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123BEA">
        <w:trPr>
          <w:gridAfter w:val="1"/>
          <w:wAfter w:w="29" w:type="dxa"/>
        </w:trPr>
        <w:tc>
          <w:tcPr>
            <w:tcW w:w="269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123BEA">
        <w:trPr>
          <w:gridAfter w:val="1"/>
          <w:wAfter w:w="29" w:type="dxa"/>
        </w:trPr>
        <w:tc>
          <w:tcPr>
            <w:tcW w:w="269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762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lastRenderedPageBreak/>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123BEA">
        <w:trPr>
          <w:gridAfter w:val="1"/>
          <w:wAfter w:w="29" w:type="dxa"/>
        </w:trPr>
        <w:tc>
          <w:tcPr>
            <w:tcW w:w="2695"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762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123BEA">
        <w:trPr>
          <w:gridAfter w:val="1"/>
          <w:wAfter w:w="29" w:type="dxa"/>
        </w:trPr>
        <w:tc>
          <w:tcPr>
            <w:tcW w:w="2695" w:type="dxa"/>
          </w:tcPr>
          <w:p w14:paraId="20AE0D83" w14:textId="77777777" w:rsidR="004C79EC" w:rsidRDefault="004C79EC" w:rsidP="004C79EC">
            <w:pPr>
              <w:rPr>
                <w:rFonts w:ascii="Arial" w:hAnsi="Arial" w:cs="Arial"/>
                <w:b/>
              </w:rPr>
            </w:pPr>
            <w:r>
              <w:rPr>
                <w:rFonts w:ascii="Arial" w:hAnsi="Arial" w:cs="Arial"/>
                <w:b/>
              </w:rPr>
              <w:t>“EMR Documents”</w:t>
            </w:r>
          </w:p>
        </w:tc>
        <w:tc>
          <w:tcPr>
            <w:tcW w:w="762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123BEA">
        <w:trPr>
          <w:gridAfter w:val="1"/>
          <w:wAfter w:w="29" w:type="dxa"/>
        </w:trPr>
        <w:tc>
          <w:tcPr>
            <w:tcW w:w="2695" w:type="dxa"/>
          </w:tcPr>
          <w:p w14:paraId="43419F13" w14:textId="77777777" w:rsidR="004C79EC" w:rsidRDefault="004C79EC" w:rsidP="004C79EC">
            <w:pPr>
              <w:rPr>
                <w:rFonts w:ascii="Arial" w:hAnsi="Arial" w:cs="Arial"/>
                <w:b/>
              </w:rPr>
            </w:pPr>
            <w:r>
              <w:rPr>
                <w:rFonts w:ascii="Arial" w:hAnsi="Arial" w:cs="Arial"/>
                <w:b/>
              </w:rPr>
              <w:lastRenderedPageBreak/>
              <w:t>“EMR Functions”</w:t>
            </w:r>
          </w:p>
        </w:tc>
        <w:tc>
          <w:tcPr>
            <w:tcW w:w="762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123BEA">
        <w:trPr>
          <w:gridAfter w:val="1"/>
          <w:wAfter w:w="29" w:type="dxa"/>
        </w:trPr>
        <w:tc>
          <w:tcPr>
            <w:tcW w:w="2695" w:type="dxa"/>
          </w:tcPr>
          <w:p w14:paraId="2BDC2C94" w14:textId="77777777" w:rsidR="004C79EC" w:rsidRDefault="004C79EC" w:rsidP="004C79EC">
            <w:pPr>
              <w:rPr>
                <w:rFonts w:ascii="Arial" w:hAnsi="Arial" w:cs="Arial"/>
                <w:b/>
              </w:rPr>
            </w:pPr>
            <w:r>
              <w:rPr>
                <w:rFonts w:ascii="Arial" w:hAnsi="Arial" w:cs="Arial"/>
                <w:b/>
              </w:rPr>
              <w:t>“Enabling Works”</w:t>
            </w:r>
          </w:p>
        </w:tc>
        <w:tc>
          <w:tcPr>
            <w:tcW w:w="762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4C79EC" w:rsidRDefault="004C79EC" w:rsidP="004C79EC">
            <w:pPr>
              <w:jc w:val="both"/>
              <w:rPr>
                <w:rFonts w:ascii="Arial" w:hAnsi="Arial" w:cs="Arial"/>
              </w:rPr>
            </w:pPr>
          </w:p>
        </w:tc>
      </w:tr>
      <w:tr w:rsidR="004C79EC" w14:paraId="3DD81E83" w14:textId="77777777" w:rsidTr="00123BEA">
        <w:trPr>
          <w:gridAfter w:val="1"/>
          <w:wAfter w:w="29" w:type="dxa"/>
        </w:trPr>
        <w:tc>
          <w:tcPr>
            <w:tcW w:w="269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762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53"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53"/>
            <w:r>
              <w:rPr>
                <w:rFonts w:ascii="Arial" w:hAnsi="Arial" w:cs="Arial"/>
                <w:b/>
                <w:bCs/>
              </w:rPr>
              <w:t>Date</w:t>
            </w:r>
            <w:r>
              <w:rPr>
                <w:rFonts w:ascii="Arial" w:hAnsi="Arial" w:cs="Arial"/>
                <w:bCs/>
              </w:rPr>
              <w:t>;</w:t>
            </w:r>
          </w:p>
        </w:tc>
      </w:tr>
      <w:tr w:rsidR="004C79EC" w14:paraId="05D51AB6" w14:textId="77777777" w:rsidTr="00123BEA">
        <w:trPr>
          <w:gridAfter w:val="1"/>
          <w:wAfter w:w="29" w:type="dxa"/>
        </w:trPr>
        <w:tc>
          <w:tcPr>
            <w:tcW w:w="269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762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123BEA">
        <w:trPr>
          <w:gridAfter w:val="1"/>
          <w:wAfter w:w="29" w:type="dxa"/>
        </w:trPr>
        <w:tc>
          <w:tcPr>
            <w:tcW w:w="269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7625"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w:t>
            </w:r>
            <w:proofErr w:type="gramStart"/>
            <w:r>
              <w:rPr>
                <w:rFonts w:ascii="Arial" w:hAnsi="Arial" w:cs="Arial"/>
              </w:rPr>
              <w:t>hours  or</w:t>
            </w:r>
            <w:proofErr w:type="gramEnd"/>
            <w:r>
              <w:rPr>
                <w:rFonts w:ascii="Arial" w:hAnsi="Arial" w:cs="Arial"/>
              </w:rPr>
              <w:t xml:space="preserve">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123BEA">
        <w:trPr>
          <w:gridAfter w:val="1"/>
          <w:wAfter w:w="29" w:type="dxa"/>
        </w:trPr>
        <w:tc>
          <w:tcPr>
            <w:tcW w:w="269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123BEA">
        <w:trPr>
          <w:gridAfter w:val="1"/>
          <w:wAfter w:w="29" w:type="dxa"/>
        </w:trPr>
        <w:tc>
          <w:tcPr>
            <w:tcW w:w="269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762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123BEA">
        <w:trPr>
          <w:gridAfter w:val="1"/>
          <w:wAfter w:w="29" w:type="dxa"/>
        </w:trPr>
        <w:tc>
          <w:tcPr>
            <w:tcW w:w="2695" w:type="dxa"/>
          </w:tcPr>
          <w:p w14:paraId="72A78FA2" w14:textId="0F11B72C" w:rsidR="004C79EC" w:rsidRDefault="004C79EC" w:rsidP="00C67096">
            <w:pPr>
              <w:pStyle w:val="BodyText"/>
            </w:pPr>
            <w:r>
              <w:rPr>
                <w:rFonts w:ascii="Arial" w:hAnsi="Arial" w:cs="Arial"/>
                <w:b/>
              </w:rPr>
              <w:t>"Enforceable"</w:t>
            </w:r>
          </w:p>
          <w:p w14:paraId="213E2779" w14:textId="77777777" w:rsidR="004C79EC" w:rsidRDefault="004C79EC" w:rsidP="004C79EC">
            <w:pPr>
              <w:spacing w:after="240"/>
              <w:jc w:val="right"/>
            </w:pPr>
          </w:p>
        </w:tc>
        <w:tc>
          <w:tcPr>
            <w:tcW w:w="762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123BEA">
        <w:trPr>
          <w:gridAfter w:val="1"/>
          <w:wAfter w:w="29" w:type="dxa"/>
        </w:trPr>
        <w:tc>
          <w:tcPr>
            <w:tcW w:w="269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762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123BEA">
        <w:trPr>
          <w:gridAfter w:val="1"/>
          <w:wAfter w:w="29" w:type="dxa"/>
        </w:trPr>
        <w:tc>
          <w:tcPr>
            <w:tcW w:w="269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123BEA">
        <w:trPr>
          <w:gridAfter w:val="1"/>
          <w:wAfter w:w="29" w:type="dxa"/>
        </w:trPr>
        <w:tc>
          <w:tcPr>
            <w:tcW w:w="269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762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123BEA">
        <w:trPr>
          <w:gridAfter w:val="1"/>
          <w:wAfter w:w="29" w:type="dxa"/>
        </w:trPr>
        <w:tc>
          <w:tcPr>
            <w:tcW w:w="269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762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w:t>
            </w:r>
            <w:r>
              <w:rPr>
                <w:rFonts w:ascii="Arial" w:hAnsi="Arial" w:cs="Arial"/>
              </w:rPr>
              <w:lastRenderedPageBreak/>
              <w:t xml:space="preserve">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123BEA">
        <w:trPr>
          <w:gridAfter w:val="1"/>
          <w:wAfter w:w="29" w:type="dxa"/>
        </w:trPr>
        <w:tc>
          <w:tcPr>
            <w:tcW w:w="2695" w:type="dxa"/>
          </w:tcPr>
          <w:p w14:paraId="19CB780A" w14:textId="77777777" w:rsidR="004C79EC" w:rsidRDefault="004C79EC" w:rsidP="004C79EC">
            <w:pPr>
              <w:pStyle w:val="BodyText"/>
              <w:rPr>
                <w:rFonts w:ascii="Arial" w:hAnsi="Arial" w:cs="Arial"/>
                <w:b/>
                <w:bCs/>
              </w:rPr>
            </w:pPr>
            <w:r>
              <w:rPr>
                <w:rFonts w:ascii="Arial" w:hAnsi="Arial" w:cs="Arial"/>
                <w:b/>
                <w:bCs/>
              </w:rPr>
              <w:lastRenderedPageBreak/>
              <w:t>"Estimated Demand"</w:t>
            </w:r>
          </w:p>
        </w:tc>
        <w:tc>
          <w:tcPr>
            <w:tcW w:w="762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123BEA">
        <w:trPr>
          <w:gridAfter w:val="1"/>
          <w:wAfter w:w="29" w:type="dxa"/>
        </w:trPr>
        <w:tc>
          <w:tcPr>
            <w:tcW w:w="269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762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123BEA">
        <w:trPr>
          <w:gridAfter w:val="1"/>
          <w:wAfter w:w="29" w:type="dxa"/>
        </w:trPr>
        <w:tc>
          <w:tcPr>
            <w:tcW w:w="269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762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123BEA">
        <w:trPr>
          <w:gridAfter w:val="1"/>
          <w:wAfter w:w="29" w:type="dxa"/>
        </w:trPr>
        <w:tc>
          <w:tcPr>
            <w:tcW w:w="269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123BEA">
        <w:trPr>
          <w:gridAfter w:val="1"/>
          <w:wAfter w:w="29" w:type="dxa"/>
        </w:trPr>
        <w:tc>
          <w:tcPr>
            <w:tcW w:w="2695" w:type="dxa"/>
            <w:shd w:val="clear" w:color="auto" w:fill="auto"/>
          </w:tcPr>
          <w:p w14:paraId="3B50984D" w14:textId="7FFF1743" w:rsidR="004C79EC" w:rsidRPr="007206FD" w:rsidRDefault="004C79EC" w:rsidP="004C79EC">
            <w:pPr>
              <w:pStyle w:val="BodyText"/>
              <w:rPr>
                <w:rFonts w:ascii="Arial" w:hAnsi="Arial" w:cs="Arial"/>
                <w:b/>
                <w:bCs/>
                <w:w w:val="0"/>
              </w:rPr>
            </w:pPr>
            <w:bookmarkStart w:id="54" w:name="_BPDCI_44"/>
            <w:r w:rsidRPr="007206FD">
              <w:rPr>
                <w:rFonts w:ascii="Arial" w:hAnsi="Arial" w:cs="Arial"/>
                <w:b/>
                <w:bCs/>
                <w:w w:val="0"/>
              </w:rPr>
              <w:t>"ET Restrictions on Availability"</w:t>
            </w:r>
            <w:bookmarkEnd w:id="54"/>
          </w:p>
          <w:p w14:paraId="1DEFA64E" w14:textId="77777777" w:rsidR="004C79EC" w:rsidRDefault="004C79EC" w:rsidP="004C79EC">
            <w:pPr>
              <w:pStyle w:val="BodyText"/>
              <w:rPr>
                <w:rFonts w:ascii="Arial" w:hAnsi="Arial" w:cs="Arial"/>
                <w:b/>
                <w:bCs/>
                <w:color w:val="000000"/>
                <w:w w:val="0"/>
              </w:rPr>
            </w:pPr>
          </w:p>
        </w:tc>
        <w:tc>
          <w:tcPr>
            <w:tcW w:w="762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5"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5"/>
          </w:p>
        </w:tc>
      </w:tr>
      <w:tr w:rsidR="004C79EC" w14:paraId="59E88B78" w14:textId="77777777" w:rsidTr="00123BEA">
        <w:trPr>
          <w:gridAfter w:val="1"/>
          <w:wAfter w:w="29" w:type="dxa"/>
        </w:trPr>
        <w:tc>
          <w:tcPr>
            <w:tcW w:w="269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123BEA">
        <w:trPr>
          <w:gridAfter w:val="1"/>
          <w:wAfter w:w="29" w:type="dxa"/>
        </w:trPr>
        <w:tc>
          <w:tcPr>
            <w:tcW w:w="269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4C79EC" w:rsidRDefault="004C79EC" w:rsidP="004C79E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123BEA">
        <w:trPr>
          <w:gridAfter w:val="1"/>
          <w:wAfter w:w="29" w:type="dxa"/>
        </w:trPr>
        <w:tc>
          <w:tcPr>
            <w:tcW w:w="269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762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123BEA">
        <w:trPr>
          <w:gridAfter w:val="1"/>
          <w:wAfter w:w="29" w:type="dxa"/>
        </w:trPr>
        <w:tc>
          <w:tcPr>
            <w:tcW w:w="2695" w:type="dxa"/>
          </w:tcPr>
          <w:p w14:paraId="3FB2D973" w14:textId="484E36EF" w:rsidR="00B57FD0" w:rsidRDefault="004C79EC" w:rsidP="004C79EC">
            <w:pPr>
              <w:pStyle w:val="BodyText"/>
              <w:rPr>
                <w:rFonts w:ascii="Arial" w:hAnsi="Arial" w:cs="Arial"/>
                <w:b/>
                <w:bCs/>
              </w:rPr>
            </w:pPr>
            <w:r>
              <w:rPr>
                <w:rFonts w:ascii="Arial" w:hAnsi="Arial" w:cs="Arial"/>
                <w:b/>
                <w:bCs/>
              </w:rPr>
              <w:t>"Event of Default"</w:t>
            </w:r>
            <w:r w:rsidR="00B57FD0">
              <w:rPr>
                <w:rFonts w:ascii="Arial" w:hAnsi="Arial" w:cs="Arial"/>
                <w:b/>
                <w:bCs/>
              </w:rPr>
              <w:br/>
            </w:r>
          </w:p>
          <w:p w14:paraId="1DDC78F1" w14:textId="18E9D8EF" w:rsidR="00B57FD0" w:rsidRDefault="00B57FD0" w:rsidP="004C79E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4C79EC" w:rsidRDefault="004C79EC" w:rsidP="004C79EC">
            <w:pPr>
              <w:pStyle w:val="BodyText"/>
              <w:jc w:val="both"/>
              <w:rPr>
                <w:rFonts w:ascii="Arial" w:hAnsi="Arial" w:cs="Arial"/>
              </w:rPr>
            </w:pPr>
            <w:r>
              <w:rPr>
                <w:rFonts w:ascii="Arial" w:hAnsi="Arial" w:cs="Arial"/>
              </w:rPr>
              <w:t xml:space="preserve">any of the events set out in Section 5 as constituting an event of </w:t>
            </w:r>
            <w:proofErr w:type="gramStart"/>
            <w:r>
              <w:rPr>
                <w:rFonts w:ascii="Arial" w:hAnsi="Arial" w:cs="Arial"/>
              </w:rPr>
              <w:t>default;</w:t>
            </w:r>
            <w:proofErr w:type="gramEnd"/>
          </w:p>
          <w:p w14:paraId="2E187697" w14:textId="5C84B72C" w:rsidR="00E11654" w:rsidRDefault="00B57FD0" w:rsidP="004C79E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w:t>
            </w:r>
            <w:r w:rsidRPr="00EB3F1F">
              <w:rPr>
                <w:rFonts w:ascii="Arial" w:hAnsi="Arial" w:cs="Arial"/>
              </w:rPr>
              <w:lastRenderedPageBreak/>
              <w:t>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sidR="00E11654">
              <w:rPr>
                <w:rFonts w:ascii="Arial" w:hAnsi="Arial" w:cs="Arial"/>
                <w:b/>
                <w:bCs/>
              </w:rPr>
              <w:t xml:space="preserve"> </w:t>
            </w:r>
            <w:r w:rsidR="0010627E">
              <w:rPr>
                <w:rFonts w:ascii="Arial" w:hAnsi="Arial" w:cs="Arial"/>
                <w:b/>
                <w:bCs/>
              </w:rPr>
              <w:t>‘</w:t>
            </w:r>
            <w:r w:rsidR="0010627E" w:rsidRPr="004F74CE">
              <w:rPr>
                <w:rFonts w:ascii="Arial" w:hAnsi="Arial" w:cs="Arial"/>
              </w:rPr>
              <w:t>Pathway to</w:t>
            </w:r>
            <w:r w:rsidR="00E11654" w:rsidRPr="004F74CE">
              <w:rPr>
                <w:rFonts w:ascii="Arial" w:hAnsi="Arial" w:cs="Arial"/>
              </w:rPr>
              <w:t xml:space="preserve"> 2030</w:t>
            </w:r>
            <w:r w:rsidR="0010627E" w:rsidRPr="004F74CE">
              <w:rPr>
                <w:rFonts w:ascii="Arial" w:hAnsi="Arial" w:cs="Arial"/>
              </w:rPr>
              <w:t xml:space="preserve"> (Holistic Network Design)</w:t>
            </w:r>
            <w:r w:rsidR="0010627E">
              <w:rPr>
                <w:rFonts w:ascii="Arial" w:hAnsi="Arial" w:cs="Arial"/>
              </w:rPr>
              <w:t>’</w:t>
            </w:r>
            <w:r w:rsidR="00E11654" w:rsidRPr="004F74CE">
              <w:rPr>
                <w:rFonts w:ascii="Arial" w:hAnsi="Arial" w:cs="Arial"/>
              </w:rPr>
              <w:t xml:space="preserve"> report published in July 202</w:t>
            </w:r>
            <w:r w:rsidR="0010627E" w:rsidRPr="004F74CE">
              <w:rPr>
                <w:rFonts w:ascii="Arial" w:hAnsi="Arial" w:cs="Arial"/>
              </w:rPr>
              <w:t>2</w:t>
            </w:r>
            <w:r w:rsidR="00E11654">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sidR="00E11654">
              <w:rPr>
                <w:rFonts w:ascii="Arial" w:hAnsi="Arial" w:cs="Arial"/>
              </w:rPr>
              <w:t xml:space="preserve"> </w:t>
            </w:r>
            <w:r w:rsidR="0010627E" w:rsidRPr="004F74CE">
              <w:rPr>
                <w:rFonts w:ascii="Arial" w:hAnsi="Arial" w:cs="Arial"/>
                <w:b/>
                <w:bCs/>
              </w:rPr>
              <w:t>The C</w:t>
            </w:r>
            <w:r w:rsidR="00E11654" w:rsidRPr="004F74CE">
              <w:rPr>
                <w:rFonts w:ascii="Arial" w:hAnsi="Arial" w:cs="Arial"/>
                <w:b/>
                <w:bCs/>
              </w:rPr>
              <w:t>ompany’s</w:t>
            </w:r>
            <w:r w:rsidR="00E11654">
              <w:rPr>
                <w:rFonts w:ascii="Arial" w:hAnsi="Arial" w:cs="Arial"/>
              </w:rPr>
              <w:t xml:space="preserve"> </w:t>
            </w:r>
            <w:r w:rsidR="00AC31F8" w:rsidRPr="004F74CE">
              <w:rPr>
                <w:rFonts w:ascii="Arial" w:hAnsi="Arial" w:cs="Arial"/>
              </w:rPr>
              <w:t>‘</w:t>
            </w:r>
            <w:r w:rsidR="008145C7" w:rsidRPr="004F74CE">
              <w:rPr>
                <w:rFonts w:ascii="Arial" w:hAnsi="Arial" w:cs="Arial"/>
              </w:rPr>
              <w:t>Beyond</w:t>
            </w:r>
            <w:r w:rsidR="008145C7">
              <w:rPr>
                <w:rFonts w:ascii="Arial" w:hAnsi="Arial" w:cs="Arial"/>
                <w:b/>
                <w:bCs/>
              </w:rPr>
              <w:t xml:space="preserve"> </w:t>
            </w:r>
            <w:r w:rsidR="008145C7" w:rsidRPr="004F74CE">
              <w:rPr>
                <w:rFonts w:ascii="Arial" w:hAnsi="Arial" w:cs="Arial"/>
              </w:rPr>
              <w:t>2030’ report</w:t>
            </w:r>
            <w:r w:rsidR="00AC31F8" w:rsidRPr="004F74CE">
              <w:rPr>
                <w:rFonts w:ascii="Arial" w:hAnsi="Arial" w:cs="Arial"/>
              </w:rPr>
              <w:t xml:space="preserve"> published in March 2024</w:t>
            </w:r>
            <w:r w:rsidR="005A01D9">
              <w:rPr>
                <w:rFonts w:ascii="Arial" w:hAnsi="Arial" w:cs="Arial"/>
              </w:rPr>
              <w:t>;</w:t>
            </w:r>
          </w:p>
        </w:tc>
      </w:tr>
      <w:tr w:rsidR="004C79EC" w14:paraId="10A1E3F2" w14:textId="77777777" w:rsidTr="00123BEA">
        <w:trPr>
          <w:gridAfter w:val="1"/>
          <w:wAfter w:w="29" w:type="dxa"/>
        </w:trPr>
        <w:tc>
          <w:tcPr>
            <w:tcW w:w="2695" w:type="dxa"/>
          </w:tcPr>
          <w:p w14:paraId="038B0C95" w14:textId="77777777" w:rsidR="004C79EC" w:rsidRDefault="004C79EC" w:rsidP="004C79EC">
            <w:pPr>
              <w:pStyle w:val="BodyText"/>
              <w:rPr>
                <w:rFonts w:ascii="Arial" w:hAnsi="Arial" w:cs="Arial"/>
                <w:b/>
                <w:bCs/>
              </w:rPr>
            </w:pPr>
            <w:r>
              <w:rPr>
                <w:rFonts w:ascii="Arial" w:hAnsi="Arial" w:cs="Arial"/>
                <w:b/>
                <w:bCs/>
              </w:rPr>
              <w:lastRenderedPageBreak/>
              <w:t>"Exchange Rate"</w:t>
            </w:r>
          </w:p>
        </w:tc>
        <w:tc>
          <w:tcPr>
            <w:tcW w:w="762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123BEA">
        <w:trPr>
          <w:gridAfter w:val="1"/>
          <w:wAfter w:w="29" w:type="dxa"/>
        </w:trPr>
        <w:tc>
          <w:tcPr>
            <w:tcW w:w="269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762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123BEA">
        <w:trPr>
          <w:gridAfter w:val="1"/>
          <w:wAfter w:w="29" w:type="dxa"/>
        </w:trPr>
        <w:tc>
          <w:tcPr>
            <w:tcW w:w="269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762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123BEA">
        <w:trPr>
          <w:gridAfter w:val="1"/>
          <w:wAfter w:w="29" w:type="dxa"/>
        </w:trPr>
        <w:tc>
          <w:tcPr>
            <w:tcW w:w="2695"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762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123BEA">
        <w:trPr>
          <w:gridAfter w:val="1"/>
          <w:wAfter w:w="29" w:type="dxa"/>
        </w:trPr>
        <w:tc>
          <w:tcPr>
            <w:tcW w:w="269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7625" w:type="dxa"/>
          </w:tcPr>
          <w:p w14:paraId="433BE32C" w14:textId="77777777" w:rsidR="004C79EC" w:rsidRDefault="004C79EC" w:rsidP="004C79EC">
            <w:pPr>
              <w:pStyle w:val="BodyText"/>
              <w:jc w:val="both"/>
              <w:rPr>
                <w:rFonts w:ascii="Arial" w:hAnsi="Arial" w:cs="Arial"/>
              </w:rPr>
            </w:pPr>
            <w:bookmarkStart w:id="56"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6"/>
          </w:p>
        </w:tc>
      </w:tr>
      <w:tr w:rsidR="004C79EC" w14:paraId="591D7B84" w14:textId="77777777" w:rsidTr="00123BEA">
        <w:trPr>
          <w:gridAfter w:val="1"/>
          <w:wAfter w:w="29" w:type="dxa"/>
        </w:trPr>
        <w:tc>
          <w:tcPr>
            <w:tcW w:w="269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762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123BEA">
        <w:trPr>
          <w:gridAfter w:val="1"/>
          <w:wAfter w:w="29" w:type="dxa"/>
        </w:trPr>
        <w:tc>
          <w:tcPr>
            <w:tcW w:w="269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762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123BEA">
        <w:trPr>
          <w:gridAfter w:val="1"/>
          <w:wAfter w:w="29" w:type="dxa"/>
        </w:trPr>
        <w:tc>
          <w:tcPr>
            <w:tcW w:w="269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762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123BEA">
        <w:trPr>
          <w:gridAfter w:val="1"/>
          <w:wAfter w:w="29" w:type="dxa"/>
        </w:trPr>
        <w:tc>
          <w:tcPr>
            <w:tcW w:w="269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762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w:t>
            </w:r>
            <w:proofErr w:type="gramStart"/>
            <w:r>
              <w:rPr>
                <w:rFonts w:ascii="Arial" w:hAnsi="Arial" w:cs="Arial"/>
              </w:rPr>
              <w:t>on the basis of</w:t>
            </w:r>
            <w:proofErr w:type="gramEnd"/>
            <w:r>
              <w:rPr>
                <w:rFonts w:ascii="Arial" w:hAnsi="Arial" w:cs="Arial"/>
              </w:rPr>
              <w:t xml:space="preserve">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4C79EC" w:rsidRDefault="004C79EC" w:rsidP="004C79EC">
            <w:pPr>
              <w:jc w:val="both"/>
              <w:rPr>
                <w:rFonts w:ascii="Arial" w:hAnsi="Arial" w:cs="Arial"/>
              </w:rPr>
            </w:pPr>
          </w:p>
        </w:tc>
      </w:tr>
      <w:tr w:rsidR="004C79EC" w14:paraId="55D6F9DF" w14:textId="77777777" w:rsidTr="00123BEA">
        <w:trPr>
          <w:gridAfter w:val="1"/>
          <w:wAfter w:w="29" w:type="dxa"/>
        </w:trPr>
        <w:tc>
          <w:tcPr>
            <w:tcW w:w="269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762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w:t>
            </w:r>
            <w:proofErr w:type="gramStart"/>
            <w:r w:rsidRPr="00C906A8">
              <w:rPr>
                <w:rFonts w:ascii="Arial" w:hAnsi="Arial" w:cs="Arial"/>
                <w:szCs w:val="22"/>
              </w:rPr>
              <w:t>entered into</w:t>
            </w:r>
            <w:proofErr w:type="gramEnd"/>
            <w:r w:rsidRPr="00C906A8">
              <w:rPr>
                <w:rFonts w:ascii="Arial" w:hAnsi="Arial" w:cs="Arial"/>
                <w:szCs w:val="22"/>
              </w:rPr>
              <w:t xml:space="preserve">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4C79EC" w:rsidRPr="00C906A8" w:rsidRDefault="004C79EC" w:rsidP="004C79EC">
            <w:pPr>
              <w:jc w:val="both"/>
              <w:rPr>
                <w:rFonts w:ascii="Arial" w:hAnsi="Arial" w:cs="Arial"/>
                <w:szCs w:val="22"/>
              </w:rPr>
            </w:pPr>
          </w:p>
        </w:tc>
      </w:tr>
      <w:tr w:rsidR="004C79EC" w14:paraId="33BF081E" w14:textId="77777777" w:rsidTr="00123BEA">
        <w:trPr>
          <w:gridAfter w:val="1"/>
          <w:wAfter w:w="29" w:type="dxa"/>
        </w:trPr>
        <w:tc>
          <w:tcPr>
            <w:tcW w:w="2695" w:type="dxa"/>
          </w:tcPr>
          <w:p w14:paraId="333CBD39" w14:textId="77777777" w:rsidR="004C79EC" w:rsidRDefault="004C79EC" w:rsidP="004C79EC">
            <w:pPr>
              <w:pStyle w:val="BodyText"/>
              <w:rPr>
                <w:rFonts w:ascii="Arial" w:hAnsi="Arial" w:cs="Arial"/>
                <w:b/>
                <w:bCs/>
              </w:rPr>
            </w:pPr>
            <w:r>
              <w:rPr>
                <w:rFonts w:ascii="Arial" w:hAnsi="Arial" w:cs="Arial"/>
              </w:rPr>
              <w:lastRenderedPageBreak/>
              <w:t>“</w:t>
            </w:r>
            <w:r>
              <w:rPr>
                <w:rFonts w:ascii="Arial" w:hAnsi="Arial" w:cs="Arial"/>
                <w:b/>
              </w:rPr>
              <w:t>Existing Offshore Generator</w:t>
            </w:r>
            <w:r>
              <w:rPr>
                <w:rFonts w:ascii="Arial" w:hAnsi="Arial" w:cs="Arial"/>
              </w:rPr>
              <w:t>”</w:t>
            </w:r>
          </w:p>
        </w:tc>
        <w:tc>
          <w:tcPr>
            <w:tcW w:w="762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123BEA">
        <w:trPr>
          <w:gridAfter w:val="1"/>
          <w:wAfter w:w="29" w:type="dxa"/>
        </w:trPr>
        <w:tc>
          <w:tcPr>
            <w:tcW w:w="269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762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7" w:name="_BPDCD_52"/>
            <w:r w:rsidRPr="00BD656E">
              <w:rPr>
                <w:rFonts w:ascii="Arial Bold" w:hAnsi="Arial Bold" w:cs="Arial"/>
                <w:b/>
                <w:bCs/>
              </w:rPr>
              <w:t>The Company</w:t>
            </w:r>
            <w:bookmarkEnd w:id="57"/>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C02B9">
        <w:trPr>
          <w:gridAfter w:val="1"/>
          <w:wAfter w:w="29" w:type="dxa"/>
        </w:trPr>
        <w:tc>
          <w:tcPr>
            <w:tcW w:w="269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B37AFB" w14:paraId="799A822F" w14:textId="77777777" w:rsidTr="00123BEA">
        <w:trPr>
          <w:gridAfter w:val="1"/>
          <w:wAfter w:w="29" w:type="dxa"/>
        </w:trPr>
        <w:tc>
          <w:tcPr>
            <w:tcW w:w="2695" w:type="dxa"/>
          </w:tcPr>
          <w:p w14:paraId="7D083EB7" w14:textId="374718E4" w:rsidR="00B37AFB" w:rsidRPr="00E14A3F" w:rsidRDefault="00A70131" w:rsidP="004C79EC">
            <w:pPr>
              <w:pStyle w:val="BodyText"/>
              <w:rPr>
                <w:rFonts w:ascii="Arial" w:hAnsi="Arial" w:cs="Arial"/>
                <w:b/>
                <w:bCs/>
              </w:rPr>
            </w:pPr>
            <w:r w:rsidRPr="00E14A3F">
              <w:rPr>
                <w:rFonts w:ascii="Arial" w:hAnsi="Arial" w:cs="Arial"/>
                <w:szCs w:val="22"/>
                <w:lang w:eastAsia="en-GB"/>
              </w:rPr>
              <w:t>“</w:t>
            </w:r>
            <w:r w:rsidRPr="00E14A3F">
              <w:rPr>
                <w:rFonts w:ascii="Arial,Bold" w:hAnsi="Arial,Bold" w:cs="Arial,Bold"/>
                <w:b/>
                <w:bCs/>
                <w:szCs w:val="22"/>
                <w:lang w:eastAsia="en-GB"/>
              </w:rPr>
              <w:t>Export Capacity</w:t>
            </w:r>
            <w:r w:rsidRPr="00E14A3F">
              <w:rPr>
                <w:rFonts w:ascii="Arial" w:hAnsi="Arial" w:cs="Arial"/>
                <w:szCs w:val="22"/>
                <w:lang w:eastAsia="en-GB"/>
              </w:rPr>
              <w:t>”</w:t>
            </w:r>
          </w:p>
        </w:tc>
        <w:tc>
          <w:tcPr>
            <w:tcW w:w="7625" w:type="dxa"/>
          </w:tcPr>
          <w:p w14:paraId="405AE1F0" w14:textId="62633479" w:rsidR="00B37AFB" w:rsidRPr="00E14A3F" w:rsidRDefault="00776837" w:rsidP="004C79EC">
            <w:pPr>
              <w:pStyle w:val="BodyText"/>
              <w:jc w:val="both"/>
              <w:rPr>
                <w:rFonts w:ascii="Arial" w:hAnsi="Arial" w:cs="Arial"/>
              </w:rPr>
            </w:pPr>
            <w:proofErr w:type="gramStart"/>
            <w:r w:rsidRPr="00E14A3F">
              <w:rPr>
                <w:rFonts w:ascii="Arial" w:hAnsi="Arial" w:cs="Arial"/>
              </w:rPr>
              <w:t>For the purpose of</w:t>
            </w:r>
            <w:proofErr w:type="gramEnd"/>
            <w:r w:rsidRPr="00E14A3F">
              <w:rPr>
                <w:rFonts w:ascii="Arial" w:hAnsi="Arial" w:cs="Arial"/>
              </w:rPr>
              <w:t xml:space="preserve"> paragraph 6.5.1(f) </w:t>
            </w:r>
            <w:r w:rsidRPr="00E14A3F">
              <w:rPr>
                <w:rFonts w:ascii="Arial" w:hAnsi="Arial" w:cs="Arial"/>
                <w:b/>
                <w:bCs/>
              </w:rPr>
              <w:t>Export Capacity</w:t>
            </w:r>
            <w:r w:rsidRPr="00E14A3F">
              <w:rPr>
                <w:rFonts w:ascii="Arial" w:hAnsi="Arial" w:cs="Arial"/>
              </w:rPr>
              <w:t xml:space="preserve"> is the maximum continuous </w:t>
            </w:r>
            <w:r w:rsidRPr="00E14A3F">
              <w:rPr>
                <w:rFonts w:ascii="Arial" w:hAnsi="Arial" w:cs="Arial"/>
                <w:b/>
                <w:bCs/>
              </w:rPr>
              <w:t>Active Power</w:t>
            </w:r>
            <w:r w:rsidRPr="00E14A3F">
              <w:rPr>
                <w:rFonts w:ascii="Arial" w:hAnsi="Arial" w:cs="Arial"/>
              </w:rPr>
              <w:t xml:space="preserve"> expressed in MW which is permitted to flow from a </w:t>
            </w:r>
            <w:r w:rsidRPr="00E14A3F">
              <w:rPr>
                <w:rFonts w:ascii="Arial" w:hAnsi="Arial" w:cs="Arial"/>
                <w:b/>
                <w:bCs/>
              </w:rPr>
              <w:t>Power Station</w:t>
            </w:r>
            <w:r w:rsidRPr="00E14A3F">
              <w:rPr>
                <w:rFonts w:ascii="Arial" w:hAnsi="Arial" w:cs="Arial"/>
              </w:rPr>
              <w:t xml:space="preserve"> to a </w:t>
            </w:r>
            <w:r w:rsidRPr="00E14A3F">
              <w:rPr>
                <w:rFonts w:ascii="Arial" w:hAnsi="Arial" w:cs="Arial"/>
                <w:b/>
                <w:bCs/>
              </w:rPr>
              <w:t>Distribution System</w:t>
            </w:r>
          </w:p>
        </w:tc>
      </w:tr>
      <w:tr w:rsidR="00C72F80" w14:paraId="2D7BFD7B" w14:textId="77777777" w:rsidTr="00123BEA">
        <w:trPr>
          <w:gridAfter w:val="1"/>
          <w:wAfter w:w="29" w:type="dxa"/>
        </w:trPr>
        <w:tc>
          <w:tcPr>
            <w:tcW w:w="269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762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CC02B9">
        <w:trPr>
          <w:gridAfter w:val="1"/>
          <w:wAfter w:w="29" w:type="dxa"/>
        </w:trPr>
        <w:tc>
          <w:tcPr>
            <w:tcW w:w="269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762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C02B9">
        <w:trPr>
          <w:gridAfter w:val="1"/>
          <w:wAfter w:w="29" w:type="dxa"/>
        </w:trPr>
        <w:tc>
          <w:tcPr>
            <w:tcW w:w="269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C02B9">
        <w:trPr>
          <w:gridAfter w:val="1"/>
          <w:wAfter w:w="29" w:type="dxa"/>
        </w:trPr>
        <w:tc>
          <w:tcPr>
            <w:tcW w:w="269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1D86F9B9" w14:textId="4EC687CC" w:rsidR="003A3C38" w:rsidRPr="00A63071" w:rsidRDefault="003A3C38" w:rsidP="003D404F">
            <w:pPr>
              <w:pStyle w:val="BodyText"/>
              <w:rPr>
                <w:rFonts w:ascii="Arial" w:hAnsi="Arial" w:cs="Arial"/>
                <w:b/>
                <w:bCs/>
              </w:rPr>
            </w:pPr>
          </w:p>
        </w:tc>
        <w:tc>
          <w:tcPr>
            <w:tcW w:w="762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 xml:space="preserve">(b) is properly a housekeeping modification required </w:t>
            </w:r>
            <w:proofErr w:type="gramStart"/>
            <w:r w:rsidRPr="00A63071">
              <w:rPr>
                <w:rFonts w:ascii="Arial" w:hAnsi="Arial" w:cs="Arial"/>
              </w:rPr>
              <w:t>as a result of</w:t>
            </w:r>
            <w:proofErr w:type="gramEnd"/>
            <w:r w:rsidRPr="00A63071">
              <w:rPr>
                <w:rFonts w:ascii="Arial" w:hAnsi="Arial" w:cs="Arial"/>
              </w:rPr>
              <w:t xml:space="preserve">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  updating names or addresses listed in the </w:t>
            </w:r>
            <w:proofErr w:type="gramStart"/>
            <w:r w:rsidRPr="00A63071">
              <w:rPr>
                <w:rFonts w:ascii="Arial" w:hAnsi="Arial" w:cs="Arial"/>
                <w:b/>
              </w:rPr>
              <w:t>CUSC</w:t>
            </w:r>
            <w:r w:rsidRPr="00A63071">
              <w:rPr>
                <w:rFonts w:ascii="Arial" w:hAnsi="Arial" w:cs="Arial"/>
              </w:rPr>
              <w:t>;</w:t>
            </w:r>
            <w:proofErr w:type="gramEnd"/>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(ii) correcting any minor typographical </w:t>
            </w:r>
            <w:proofErr w:type="gramStart"/>
            <w:r w:rsidRPr="00A63071">
              <w:rPr>
                <w:rFonts w:ascii="Arial" w:hAnsi="Arial" w:cs="Arial"/>
              </w:rPr>
              <w:t>errors;</w:t>
            </w:r>
            <w:proofErr w:type="gramEnd"/>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1BF0DB42" w14:textId="2E9044BB" w:rsidR="00B32332" w:rsidRDefault="004C79EC" w:rsidP="004C5196">
            <w:pPr>
              <w:pStyle w:val="BodyText"/>
              <w:ind w:left="654"/>
              <w:jc w:val="both"/>
              <w:rPr>
                <w:rFonts w:ascii="Arial" w:hAnsi="Arial" w:cs="Arial"/>
              </w:rPr>
            </w:pPr>
            <w:r w:rsidRPr="00A63071">
              <w:rPr>
                <w:rFonts w:ascii="Arial" w:hAnsi="Arial" w:cs="Arial"/>
              </w:rPr>
              <w:t>(iv)  updating out of date references to other documents or paragraphs.</w:t>
            </w:r>
          </w:p>
          <w:p w14:paraId="1F2D46AA" w14:textId="206A7863" w:rsidR="003A3C38" w:rsidRPr="00E41ADC" w:rsidRDefault="003A3C38" w:rsidP="00E41ADC">
            <w:pPr>
              <w:pStyle w:val="BodyText"/>
              <w:spacing w:after="0"/>
              <w:ind w:left="652"/>
              <w:jc w:val="both"/>
              <w:rPr>
                <w:rFonts w:ascii="Arial" w:hAnsi="Arial" w:cs="Arial"/>
              </w:rPr>
            </w:pPr>
          </w:p>
        </w:tc>
      </w:tr>
      <w:tr w:rsidR="003D404F" w14:paraId="39839880" w14:textId="77777777" w:rsidTr="00CC02B9">
        <w:trPr>
          <w:gridAfter w:val="1"/>
          <w:wAfter w:w="29" w:type="dxa"/>
          <w:trHeight w:val="671"/>
        </w:trPr>
        <w:tc>
          <w:tcPr>
            <w:tcW w:w="2695" w:type="dxa"/>
          </w:tcPr>
          <w:p w14:paraId="47ECC854" w14:textId="3938BEA8" w:rsidR="003D404F" w:rsidRDefault="003D404F" w:rsidP="002B332F">
            <w:pPr>
              <w:pStyle w:val="BodyText"/>
              <w:rPr>
                <w:rFonts w:ascii="Arial" w:hAnsi="Arial" w:cs="Arial"/>
                <w:b/>
                <w:bCs/>
              </w:rPr>
            </w:pPr>
            <w:r>
              <w:rPr>
                <w:rFonts w:ascii="Arial" w:hAnsi="Arial" w:cs="Arial"/>
                <w:b/>
                <w:bCs/>
              </w:rPr>
              <w:t>“FDSC”</w:t>
            </w:r>
          </w:p>
        </w:tc>
        <w:tc>
          <w:tcPr>
            <w:tcW w:w="7625" w:type="dxa"/>
          </w:tcPr>
          <w:p w14:paraId="61CE1189" w14:textId="682B4ABE" w:rsidR="003D404F" w:rsidRDefault="003D404F" w:rsidP="002B332F">
            <w:pPr>
              <w:pStyle w:val="BodyText"/>
              <w:spacing w:after="0"/>
              <w:jc w:val="both"/>
              <w:rPr>
                <w:rFonts w:ascii="Arial" w:hAnsi="Arial" w:cs="Arial"/>
              </w:rPr>
            </w:pPr>
            <w:r>
              <w:rPr>
                <w:rFonts w:ascii="Arial" w:hAnsi="Arial" w:cs="Arial"/>
              </w:rPr>
              <w:t xml:space="preserve">Shall mean the same as </w:t>
            </w:r>
            <w:r>
              <w:rPr>
                <w:rFonts w:ascii="Arial" w:hAnsi="Arial" w:cs="Arial"/>
                <w:b/>
                <w:bCs/>
              </w:rPr>
              <w:t>Final Demand Site Count</w:t>
            </w:r>
          </w:p>
        </w:tc>
      </w:tr>
      <w:tr w:rsidR="003D404F" w14:paraId="375A30CA" w14:textId="77777777" w:rsidTr="00CC02B9">
        <w:trPr>
          <w:gridAfter w:val="1"/>
          <w:wAfter w:w="29" w:type="dxa"/>
        </w:trPr>
        <w:tc>
          <w:tcPr>
            <w:tcW w:w="2695" w:type="dxa"/>
          </w:tcPr>
          <w:p w14:paraId="635145AE" w14:textId="32C29919" w:rsidR="003D404F" w:rsidRDefault="003D404F" w:rsidP="002B332F">
            <w:pPr>
              <w:pStyle w:val="BodyText"/>
              <w:rPr>
                <w:rFonts w:ascii="Arial" w:hAnsi="Arial" w:cs="Arial"/>
                <w:b/>
                <w:bCs/>
              </w:rPr>
            </w:pPr>
            <w:r>
              <w:rPr>
                <w:rFonts w:ascii="Arial" w:hAnsi="Arial" w:cs="Arial"/>
                <w:b/>
                <w:bCs/>
              </w:rPr>
              <w:t>“FDSC Forecast”</w:t>
            </w:r>
          </w:p>
        </w:tc>
        <w:tc>
          <w:tcPr>
            <w:tcW w:w="7625" w:type="dxa"/>
          </w:tcPr>
          <w:p w14:paraId="3FEB0CE3" w14:textId="3F48C5D9" w:rsidR="003D404F" w:rsidRDefault="003D404F" w:rsidP="002B332F">
            <w:pPr>
              <w:pStyle w:val="BodyText"/>
              <w:spacing w:after="0"/>
              <w:jc w:val="both"/>
              <w:rPr>
                <w:rFonts w:ascii="Arial" w:hAnsi="Arial" w:cs="Arial"/>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tc>
      </w:tr>
      <w:tr w:rsidR="003D404F" w14:paraId="7B960FE2" w14:textId="77777777" w:rsidTr="00CC02B9">
        <w:trPr>
          <w:gridAfter w:val="1"/>
          <w:wAfter w:w="29" w:type="dxa"/>
        </w:trPr>
        <w:tc>
          <w:tcPr>
            <w:tcW w:w="2695" w:type="dxa"/>
          </w:tcPr>
          <w:p w14:paraId="314405C9" w14:textId="5AA00E4A" w:rsidR="003D404F" w:rsidRDefault="003D404F" w:rsidP="002B332F">
            <w:pPr>
              <w:pStyle w:val="BodyText"/>
              <w:rPr>
                <w:rFonts w:ascii="Arial" w:hAnsi="Arial" w:cs="Arial"/>
                <w:b/>
                <w:bCs/>
              </w:rPr>
            </w:pPr>
            <w:r>
              <w:rPr>
                <w:rFonts w:ascii="Arial" w:hAnsi="Arial" w:cs="Arial"/>
                <w:b/>
                <w:bCs/>
              </w:rPr>
              <w:t>“FDSC Base Percentage”</w:t>
            </w:r>
          </w:p>
        </w:tc>
        <w:tc>
          <w:tcPr>
            <w:tcW w:w="7625" w:type="dxa"/>
          </w:tcPr>
          <w:p w14:paraId="199EC91D" w14:textId="6AD98D7D" w:rsidR="003D404F" w:rsidRDefault="003D404F" w:rsidP="002B332F">
            <w:pPr>
              <w:pStyle w:val="BodyText"/>
              <w:spacing w:after="0"/>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tc>
      </w:tr>
      <w:tr w:rsidR="003D404F" w14:paraId="22BE28DD" w14:textId="77777777" w:rsidTr="00CC02B9">
        <w:trPr>
          <w:gridAfter w:val="1"/>
          <w:wAfter w:w="29" w:type="dxa"/>
        </w:trPr>
        <w:tc>
          <w:tcPr>
            <w:tcW w:w="2695" w:type="dxa"/>
          </w:tcPr>
          <w:p w14:paraId="774E3B7E" w14:textId="62B4A33B" w:rsidR="003D404F" w:rsidRDefault="003D404F" w:rsidP="002B332F">
            <w:pPr>
              <w:pStyle w:val="BodyText"/>
              <w:rPr>
                <w:rFonts w:ascii="Arial" w:hAnsi="Arial" w:cs="Arial"/>
                <w:b/>
                <w:bCs/>
              </w:rPr>
            </w:pPr>
            <w:r>
              <w:rPr>
                <w:rFonts w:ascii="Arial" w:hAnsi="Arial" w:cs="Arial"/>
                <w:b/>
                <w:bCs/>
              </w:rPr>
              <w:lastRenderedPageBreak/>
              <w:t>“FDSC Charges”</w:t>
            </w:r>
          </w:p>
        </w:tc>
        <w:tc>
          <w:tcPr>
            <w:tcW w:w="7625" w:type="dxa"/>
          </w:tcPr>
          <w:p w14:paraId="0F4D478A" w14:textId="74E20F45" w:rsidR="003D404F" w:rsidRDefault="000A2A8E" w:rsidP="002B332F">
            <w:pPr>
              <w:pStyle w:val="BodyText"/>
              <w:spacing w:after="0"/>
              <w:jc w:val="both"/>
              <w:rPr>
                <w:rFonts w:ascii="Arial" w:hAnsi="Arial" w:cs="Arial"/>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tc>
      </w:tr>
      <w:tr w:rsidR="003D404F" w14:paraId="66943DB8" w14:textId="77777777" w:rsidTr="00CC02B9">
        <w:trPr>
          <w:gridAfter w:val="1"/>
          <w:wAfter w:w="29" w:type="dxa"/>
        </w:trPr>
        <w:tc>
          <w:tcPr>
            <w:tcW w:w="2695" w:type="dxa"/>
          </w:tcPr>
          <w:p w14:paraId="079F332D" w14:textId="257E3BF9" w:rsidR="003D404F" w:rsidRDefault="003D404F" w:rsidP="002B332F">
            <w:pPr>
              <w:pStyle w:val="BodyText"/>
              <w:rPr>
                <w:rFonts w:ascii="Arial" w:hAnsi="Arial" w:cs="Arial"/>
                <w:b/>
                <w:bCs/>
              </w:rPr>
            </w:pPr>
            <w:r>
              <w:rPr>
                <w:rFonts w:ascii="Arial" w:hAnsi="Arial" w:cs="Arial"/>
                <w:b/>
                <w:bCs/>
              </w:rPr>
              <w:t>“FDSC Base Value at Risk”</w:t>
            </w:r>
          </w:p>
        </w:tc>
        <w:tc>
          <w:tcPr>
            <w:tcW w:w="7625" w:type="dxa"/>
          </w:tcPr>
          <w:p w14:paraId="017AFEF9" w14:textId="22B69E50" w:rsidR="003D404F" w:rsidRDefault="004C5196" w:rsidP="004C5196">
            <w:pPr>
              <w:pStyle w:val="BodyText"/>
              <w:jc w:val="both"/>
              <w:rPr>
                <w:rFonts w:ascii="Arial" w:hAnsi="Arial" w:cs="Arial"/>
              </w:rPr>
            </w:pPr>
            <w:r>
              <w:rPr>
                <w:rFonts w:ascii="Arial" w:hAnsi="Arial" w:cs="Arial"/>
              </w:rPr>
              <w:t>the sum as calculated in accordance with Paragraph 3.23.4a</w:t>
            </w:r>
          </w:p>
        </w:tc>
      </w:tr>
      <w:tr w:rsidR="003D404F" w14:paraId="7625376C" w14:textId="77777777" w:rsidTr="00CC02B9">
        <w:trPr>
          <w:gridAfter w:val="1"/>
          <w:wAfter w:w="29" w:type="dxa"/>
        </w:trPr>
        <w:tc>
          <w:tcPr>
            <w:tcW w:w="2695" w:type="dxa"/>
          </w:tcPr>
          <w:p w14:paraId="033B49AC" w14:textId="31547873" w:rsidR="003D404F" w:rsidRDefault="003D404F" w:rsidP="004C79EC">
            <w:pPr>
              <w:pStyle w:val="BodyText"/>
              <w:rPr>
                <w:rFonts w:ascii="Arial" w:hAnsi="Arial" w:cs="Arial"/>
                <w:b/>
                <w:bCs/>
              </w:rPr>
            </w:pPr>
            <w:r>
              <w:rPr>
                <w:rFonts w:ascii="Arial" w:hAnsi="Arial" w:cs="Arial"/>
                <w:b/>
                <w:bCs/>
              </w:rPr>
              <w:t>“Final Demand Site Count or FDSC”</w:t>
            </w:r>
          </w:p>
        </w:tc>
        <w:tc>
          <w:tcPr>
            <w:tcW w:w="7625" w:type="dxa"/>
          </w:tcPr>
          <w:p w14:paraId="1486101F" w14:textId="422BC29F" w:rsidR="003D404F" w:rsidRDefault="004C5196" w:rsidP="004C5196">
            <w:pPr>
              <w:pStyle w:val="BodyText"/>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w:t>
            </w:r>
          </w:p>
        </w:tc>
      </w:tr>
      <w:tr w:rsidR="004C79EC" w14:paraId="4554B4C9" w14:textId="77777777" w:rsidTr="00CC02B9">
        <w:trPr>
          <w:gridAfter w:val="1"/>
          <w:wAfter w:w="29" w:type="dxa"/>
        </w:trPr>
        <w:tc>
          <w:tcPr>
            <w:tcW w:w="2695" w:type="dxa"/>
          </w:tcPr>
          <w:p w14:paraId="43EA7DD2" w14:textId="13EDFDFB" w:rsidR="004C79EC" w:rsidRDefault="004C79EC" w:rsidP="004C79EC">
            <w:pPr>
              <w:pStyle w:val="BodyText"/>
              <w:rPr>
                <w:rFonts w:ascii="Arial" w:hAnsi="Arial" w:cs="Arial"/>
                <w:b/>
                <w:bCs/>
              </w:rPr>
            </w:pPr>
            <w:r>
              <w:rPr>
                <w:rFonts w:ascii="Arial" w:hAnsi="Arial" w:cs="Arial"/>
                <w:b/>
                <w:bCs/>
              </w:rPr>
              <w:t>"Final Adjustments Statement</w:t>
            </w:r>
            <w:r w:rsidR="006417B5">
              <w:rPr>
                <w:rFonts w:ascii="Arial" w:hAnsi="Arial" w:cs="Arial"/>
                <w:b/>
                <w:bCs/>
              </w:rPr>
              <w:t>”</w:t>
            </w:r>
          </w:p>
        </w:tc>
        <w:tc>
          <w:tcPr>
            <w:tcW w:w="7625" w:type="dxa"/>
          </w:tcPr>
          <w:p w14:paraId="15E9CC70" w14:textId="1AA533A0" w:rsidR="004C79EC" w:rsidRDefault="00E41ADC" w:rsidP="002B332F">
            <w:pPr>
              <w:pStyle w:val="BodyText"/>
              <w:jc w:val="both"/>
              <w:rPr>
                <w:rFonts w:ascii="Arial" w:hAnsi="Arial" w:cs="Arial"/>
              </w:rPr>
            </w:pPr>
            <w:r>
              <w:rPr>
                <w:rFonts w:ascii="Arial" w:hAnsi="Arial" w:cs="Arial"/>
              </w:rPr>
              <w:t>as defined in paragraph 3.12.7(a);</w:t>
            </w:r>
          </w:p>
        </w:tc>
      </w:tr>
      <w:tr w:rsidR="000D40DF" w14:paraId="1632B1E1" w14:textId="77777777" w:rsidTr="00CC02B9">
        <w:trPr>
          <w:gridAfter w:val="1"/>
          <w:wAfter w:w="29" w:type="dxa"/>
        </w:trPr>
        <w:tc>
          <w:tcPr>
            <w:tcW w:w="269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0D40DF" w:rsidRPr="000D40DF" w:rsidRDefault="000D40DF" w:rsidP="002B332F">
            <w:pPr>
              <w:pStyle w:val="BodyText"/>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C02B9">
        <w:trPr>
          <w:gridAfter w:val="1"/>
          <w:wAfter w:w="29" w:type="dxa"/>
        </w:trPr>
        <w:tc>
          <w:tcPr>
            <w:tcW w:w="269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0D40DF" w:rsidRDefault="000D40DF" w:rsidP="000D40DF">
            <w:pPr>
              <w:pStyle w:val="BodyText"/>
              <w:jc w:val="both"/>
              <w:rPr>
                <w:rFonts w:ascii="Arial" w:hAnsi="Arial" w:cs="Arial"/>
              </w:rPr>
            </w:pPr>
          </w:p>
        </w:tc>
      </w:tr>
      <w:tr w:rsidR="000D40DF" w14:paraId="4E31CD41" w14:textId="77777777" w:rsidTr="00CC02B9">
        <w:trPr>
          <w:gridAfter w:val="1"/>
          <w:wAfter w:w="29" w:type="dxa"/>
        </w:trPr>
        <w:tc>
          <w:tcPr>
            <w:tcW w:w="269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 xml:space="preserve">Shall </w:t>
            </w:r>
            <w:proofErr w:type="gramStart"/>
            <w:r w:rsidRPr="00D025A5">
              <w:rPr>
                <w:rFonts w:ascii="Arial" w:hAnsi="Arial" w:cs="Arial"/>
                <w:color w:val="000000"/>
                <w:lang w:eastAsia="en-GB"/>
              </w:rPr>
              <w:t>mean;</w:t>
            </w:r>
            <w:proofErr w:type="gramEnd"/>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w:t>
            </w:r>
            <w:proofErr w:type="gramStart"/>
            <w:r w:rsidR="00D025A5" w:rsidRPr="00D025A5">
              <w:rPr>
                <w:rFonts w:ascii="Arial" w:eastAsia="Times New Roman" w:hAnsi="Arial" w:cs="Arial"/>
                <w:bCs/>
                <w:color w:val="000000"/>
                <w:lang w:eastAsia="en-GB"/>
              </w:rPr>
              <w:t>for;</w:t>
            </w:r>
            <w:proofErr w:type="gramEnd"/>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C02B9">
        <w:trPr>
          <w:gridAfter w:val="1"/>
          <w:wAfter w:w="29" w:type="dxa"/>
        </w:trPr>
        <w:tc>
          <w:tcPr>
            <w:tcW w:w="269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762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C02B9">
        <w:trPr>
          <w:gridAfter w:val="1"/>
          <w:wAfter w:w="29" w:type="dxa"/>
        </w:trPr>
        <w:tc>
          <w:tcPr>
            <w:tcW w:w="269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C02B9">
        <w:trPr>
          <w:gridAfter w:val="1"/>
          <w:wAfter w:w="29" w:type="dxa"/>
        </w:trPr>
        <w:tc>
          <w:tcPr>
            <w:tcW w:w="269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C02B9">
        <w:trPr>
          <w:gridAfter w:val="1"/>
          <w:wAfter w:w="29" w:type="dxa"/>
        </w:trPr>
        <w:tc>
          <w:tcPr>
            <w:tcW w:w="269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C02B9">
        <w:trPr>
          <w:gridAfter w:val="1"/>
          <w:wAfter w:w="29" w:type="dxa"/>
        </w:trPr>
        <w:tc>
          <w:tcPr>
            <w:tcW w:w="269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762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123BEA">
        <w:trPr>
          <w:gridAfter w:val="1"/>
          <w:wAfter w:w="29" w:type="dxa"/>
        </w:trPr>
        <w:tc>
          <w:tcPr>
            <w:tcW w:w="269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762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123BEA">
        <w:trPr>
          <w:gridAfter w:val="1"/>
          <w:wAfter w:w="29" w:type="dxa"/>
        </w:trPr>
        <w:tc>
          <w:tcPr>
            <w:tcW w:w="2695" w:type="dxa"/>
          </w:tcPr>
          <w:p w14:paraId="77407F43" w14:textId="77777777" w:rsidR="000D40DF" w:rsidRDefault="000D40DF" w:rsidP="000D40DF">
            <w:pPr>
              <w:pStyle w:val="BodyText"/>
              <w:rPr>
                <w:rFonts w:ascii="Arial" w:hAnsi="Arial" w:cs="Arial"/>
                <w:b/>
                <w:bCs/>
              </w:rPr>
            </w:pPr>
            <w:r>
              <w:rPr>
                <w:rFonts w:ascii="Arial" w:hAnsi="Arial" w:cs="Arial"/>
                <w:b/>
                <w:bCs/>
              </w:rPr>
              <w:lastRenderedPageBreak/>
              <w:t>"Financial Year"</w:t>
            </w:r>
          </w:p>
        </w:tc>
        <w:tc>
          <w:tcPr>
            <w:tcW w:w="762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123BEA">
        <w:trPr>
          <w:gridAfter w:val="1"/>
          <w:wAfter w:w="29" w:type="dxa"/>
        </w:trPr>
        <w:tc>
          <w:tcPr>
            <w:tcW w:w="269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762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123BEA">
        <w:trPr>
          <w:gridAfter w:val="1"/>
          <w:wAfter w:w="29" w:type="dxa"/>
        </w:trPr>
        <w:tc>
          <w:tcPr>
            <w:tcW w:w="269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 xml:space="preserve">31 March or 30 September, whichever is the first to </w:t>
            </w:r>
            <w:proofErr w:type="gramStart"/>
            <w:r>
              <w:rPr>
                <w:rFonts w:ascii="Arial" w:hAnsi="Arial" w:cs="Arial"/>
                <w:szCs w:val="22"/>
              </w:rPr>
              <w:t>occur;</w:t>
            </w:r>
            <w:proofErr w:type="gramEnd"/>
          </w:p>
          <w:p w14:paraId="209A7359" w14:textId="77777777" w:rsidR="000D40DF" w:rsidRPr="00A517B1" w:rsidRDefault="000D40DF" w:rsidP="000D40DF">
            <w:pPr>
              <w:jc w:val="both"/>
              <w:rPr>
                <w:rFonts w:ascii="Arial" w:hAnsi="Arial" w:cs="Arial"/>
                <w:szCs w:val="22"/>
              </w:rPr>
            </w:pPr>
          </w:p>
        </w:tc>
      </w:tr>
      <w:tr w:rsidR="000D40DF" w14:paraId="05F9DCCA" w14:textId="77777777" w:rsidTr="00123BEA">
        <w:trPr>
          <w:gridAfter w:val="1"/>
          <w:wAfter w:w="29" w:type="dxa"/>
        </w:trPr>
        <w:tc>
          <w:tcPr>
            <w:tcW w:w="269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762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123BEA">
        <w:trPr>
          <w:gridAfter w:val="1"/>
          <w:wAfter w:w="29" w:type="dxa"/>
        </w:trPr>
        <w:tc>
          <w:tcPr>
            <w:tcW w:w="269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762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4EAD9121" w14:textId="77777777" w:rsidR="000D40DF" w:rsidRPr="0000119F" w:rsidRDefault="000D40DF" w:rsidP="00E24804">
            <w:pPr>
              <w:jc w:val="both"/>
              <w:rPr>
                <w:rFonts w:ascii="Arial" w:hAnsi="Arial" w:cs="Arial"/>
                <w:szCs w:val="22"/>
              </w:rPr>
            </w:pPr>
          </w:p>
        </w:tc>
      </w:tr>
      <w:tr w:rsidR="00E24804" w14:paraId="6BE64C5E" w14:textId="77777777" w:rsidTr="00123BEA">
        <w:trPr>
          <w:gridAfter w:val="1"/>
          <w:wAfter w:w="29" w:type="dxa"/>
        </w:trPr>
        <w:tc>
          <w:tcPr>
            <w:tcW w:w="269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762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123BEA">
        <w:trPr>
          <w:gridAfter w:val="1"/>
          <w:wAfter w:w="29" w:type="dxa"/>
        </w:trPr>
        <w:tc>
          <w:tcPr>
            <w:tcW w:w="269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7625" w:type="dxa"/>
          </w:tcPr>
          <w:p w14:paraId="4FA2B1AF" w14:textId="33198742" w:rsidR="00F03CEF" w:rsidRDefault="00E24804" w:rsidP="00F03CEF">
            <w:pPr>
              <w:jc w:val="both"/>
              <w:rPr>
                <w:rFonts w:ascii="Arial" w:hAnsi="Arial" w:cs="Arial"/>
                <w:szCs w:val="22"/>
              </w:rPr>
            </w:pPr>
            <w:r w:rsidRPr="00501CDB">
              <w:rPr>
                <w:rFonts w:ascii="Arial" w:hAnsi="Arial" w:cs="Arial"/>
                <w:szCs w:val="22"/>
              </w:rPr>
              <w:t xml:space="preserve">the </w:t>
            </w:r>
            <w:proofErr w:type="gramStart"/>
            <w:r w:rsidRPr="00501CDB">
              <w:rPr>
                <w:rFonts w:ascii="Arial" w:hAnsi="Arial" w:cs="Arial"/>
                <w:szCs w:val="22"/>
              </w:rPr>
              <w:t>period of time</w:t>
            </w:r>
            <w:proofErr w:type="gramEnd"/>
            <w:r w:rsidRPr="00501CDB">
              <w:rPr>
                <w:rFonts w:ascii="Arial" w:hAnsi="Arial" w:cs="Arial"/>
                <w:szCs w:val="22"/>
              </w:rPr>
              <w:t xml:space="preserv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sidR="0083715A">
              <w:rPr>
                <w:rFonts w:ascii="Arial" w:hAnsi="Arial" w:cs="Arial"/>
                <w:szCs w:val="22"/>
              </w:rPr>
              <w:t>12</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w:t>
            </w:r>
            <w:r>
              <w:rPr>
                <w:rFonts w:ascii="Arial" w:hAnsi="Arial" w:cs="Arial"/>
                <w:szCs w:val="22"/>
              </w:rPr>
              <w:t>to 31</w:t>
            </w:r>
            <w:r w:rsidRPr="0092718E">
              <w:rPr>
                <w:rFonts w:ascii="Arial" w:hAnsi="Arial" w:cs="Arial"/>
                <w:szCs w:val="22"/>
                <w:vertAlign w:val="superscript"/>
              </w:rPr>
              <w:t>st</w:t>
            </w:r>
            <w:r>
              <w:rPr>
                <w:rFonts w:ascii="Arial" w:hAnsi="Arial" w:cs="Arial"/>
                <w:szCs w:val="22"/>
              </w:rPr>
              <w:t xml:space="preserve"> March</w:t>
            </w:r>
            <w:r w:rsidR="00970131">
              <w:rPr>
                <w:rFonts w:ascii="Arial" w:hAnsi="Arial" w:cs="Arial"/>
                <w:szCs w:val="22"/>
              </w:rPr>
              <w:t xml:space="preserve">, </w:t>
            </w:r>
            <w:r w:rsidR="00F03CEF">
              <w:rPr>
                <w:rFonts w:ascii="Arial" w:hAnsi="Arial" w:cs="Arial"/>
                <w:szCs w:val="22"/>
              </w:rPr>
              <w:t>comprising:</w:t>
            </w:r>
          </w:p>
          <w:p w14:paraId="2F876955" w14:textId="77777777" w:rsidR="00F03CEF" w:rsidRPr="00031A52" w:rsidRDefault="00F03CEF" w:rsidP="00F03CEF">
            <w:pPr>
              <w:jc w:val="both"/>
              <w:rPr>
                <w:rFonts w:ascii="Arial" w:hAnsi="Arial" w:cs="Arial"/>
                <w:szCs w:val="22"/>
              </w:rPr>
            </w:pPr>
            <w:r w:rsidRPr="00031A52">
              <w:rPr>
                <w:rFonts w:ascii="Arial" w:hAnsi="Arial" w:cs="Arial"/>
                <w:szCs w:val="22"/>
              </w:rPr>
              <w:t>(a)          the Spring Summer Tariff (1st April to 30th September); and</w:t>
            </w:r>
          </w:p>
          <w:p w14:paraId="78E0A4C9" w14:textId="77777777" w:rsidR="00F03CEF" w:rsidRPr="00501CDB" w:rsidRDefault="00F03CEF" w:rsidP="00F03CEF">
            <w:pPr>
              <w:jc w:val="both"/>
              <w:rPr>
                <w:rFonts w:ascii="Arial" w:hAnsi="Arial" w:cs="Arial"/>
                <w:szCs w:val="22"/>
              </w:rPr>
            </w:pPr>
            <w:r w:rsidRPr="00031A52">
              <w:rPr>
                <w:rFonts w:ascii="Arial" w:hAnsi="Arial" w:cs="Arial"/>
                <w:szCs w:val="22"/>
              </w:rPr>
              <w:t>(b)          the Autumn Winter Tariff (1st October to 31st March</w:t>
            </w:r>
            <w:r>
              <w:rPr>
                <w:rFonts w:ascii="Arial" w:hAnsi="Arial" w:cs="Arial"/>
                <w:szCs w:val="22"/>
              </w:rPr>
              <w:t>).</w:t>
            </w:r>
          </w:p>
          <w:p w14:paraId="6FAEE342" w14:textId="7566B39C" w:rsidR="00E24804" w:rsidRDefault="00E24804" w:rsidP="00E24804">
            <w:pPr>
              <w:jc w:val="both"/>
              <w:rPr>
                <w:rFonts w:ascii="Arial" w:hAnsi="Arial" w:cs="Arial"/>
                <w:szCs w:val="22"/>
              </w:rPr>
            </w:pPr>
          </w:p>
          <w:p w14:paraId="56416DD2" w14:textId="7955E7EA" w:rsidR="00E24804" w:rsidRDefault="00E24804" w:rsidP="00E24804">
            <w:pPr>
              <w:jc w:val="both"/>
              <w:rPr>
                <w:rFonts w:ascii="Arial" w:hAnsi="Arial" w:cs="Arial"/>
              </w:rPr>
            </w:pPr>
          </w:p>
        </w:tc>
      </w:tr>
      <w:tr w:rsidR="000D40DF" w14:paraId="3099FBD6" w14:textId="77777777" w:rsidTr="00123BEA">
        <w:trPr>
          <w:gridAfter w:val="1"/>
          <w:wAfter w:w="29" w:type="dxa"/>
        </w:trPr>
        <w:tc>
          <w:tcPr>
            <w:tcW w:w="269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762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123BEA">
        <w:trPr>
          <w:gridAfter w:val="1"/>
          <w:wAfter w:w="29" w:type="dxa"/>
        </w:trPr>
        <w:tc>
          <w:tcPr>
            <w:tcW w:w="269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762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123BEA">
        <w:trPr>
          <w:gridAfter w:val="1"/>
          <w:wAfter w:w="29" w:type="dxa"/>
        </w:trPr>
        <w:tc>
          <w:tcPr>
            <w:tcW w:w="269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762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w:t>
            </w:r>
            <w:r>
              <w:rPr>
                <w:rFonts w:ascii="Arial" w:hAnsi="Arial" w:cs="Arial"/>
                <w:iCs/>
              </w:rPr>
              <w:lastRenderedPageBreak/>
              <w:t xml:space="preserve">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123BEA">
        <w:trPr>
          <w:gridAfter w:val="1"/>
          <w:wAfter w:w="29" w:type="dxa"/>
        </w:trPr>
        <w:tc>
          <w:tcPr>
            <w:tcW w:w="2695" w:type="dxa"/>
          </w:tcPr>
          <w:p w14:paraId="68C9D8C0" w14:textId="77777777" w:rsidR="000D40DF" w:rsidRDefault="000D40DF" w:rsidP="000D40DF">
            <w:pPr>
              <w:pStyle w:val="BodyText"/>
              <w:rPr>
                <w:rFonts w:ascii="Arial" w:hAnsi="Arial" w:cs="Arial"/>
                <w:b/>
                <w:bCs/>
              </w:rPr>
            </w:pPr>
            <w:r>
              <w:rPr>
                <w:rFonts w:ascii="Arial" w:hAnsi="Arial" w:cs="Arial"/>
                <w:b/>
                <w:bCs/>
              </w:rPr>
              <w:lastRenderedPageBreak/>
              <w:t>"Forecasting Performance Related VAR "</w:t>
            </w:r>
          </w:p>
        </w:tc>
        <w:tc>
          <w:tcPr>
            <w:tcW w:w="762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123BEA">
        <w:trPr>
          <w:gridAfter w:val="1"/>
          <w:wAfter w:w="29" w:type="dxa"/>
        </w:trPr>
        <w:tc>
          <w:tcPr>
            <w:tcW w:w="269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762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123BEA">
        <w:trPr>
          <w:gridAfter w:val="1"/>
          <w:wAfter w:w="29" w:type="dxa"/>
        </w:trPr>
        <w:tc>
          <w:tcPr>
            <w:tcW w:w="269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762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123BEA">
        <w:trPr>
          <w:gridAfter w:val="1"/>
          <w:wAfter w:w="29" w:type="dxa"/>
        </w:trPr>
        <w:tc>
          <w:tcPr>
            <w:tcW w:w="269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762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123BEA">
        <w:trPr>
          <w:gridAfter w:val="1"/>
          <w:wAfter w:w="29" w:type="dxa"/>
        </w:trPr>
        <w:tc>
          <w:tcPr>
            <w:tcW w:w="269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123BEA">
        <w:trPr>
          <w:gridAfter w:val="1"/>
          <w:wAfter w:w="29" w:type="dxa"/>
        </w:trPr>
        <w:tc>
          <w:tcPr>
            <w:tcW w:w="269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762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123BEA">
        <w:trPr>
          <w:gridAfter w:val="1"/>
          <w:wAfter w:w="29" w:type="dxa"/>
        </w:trPr>
        <w:tc>
          <w:tcPr>
            <w:tcW w:w="269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123BEA">
        <w:trPr>
          <w:gridAfter w:val="1"/>
          <w:wAfter w:w="29" w:type="dxa"/>
        </w:trPr>
        <w:tc>
          <w:tcPr>
            <w:tcW w:w="269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16761E">
              <w:rPr>
                <w:rFonts w:ascii="Arial" w:hAnsi="Arial" w:cs="Arial"/>
              </w:rPr>
              <w:t>construction;</w:t>
            </w:r>
            <w:proofErr w:type="gramEnd"/>
            <w:r w:rsidRPr="0016761E">
              <w:rPr>
                <w:rFonts w:ascii="Arial" w:hAnsi="Arial" w:cs="Arial"/>
              </w:rPr>
              <w:t xml:space="preserve">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123BEA">
        <w:trPr>
          <w:gridAfter w:val="1"/>
          <w:wAfter w:w="29" w:type="dxa"/>
        </w:trPr>
        <w:tc>
          <w:tcPr>
            <w:tcW w:w="269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123BEA">
        <w:trPr>
          <w:gridAfter w:val="1"/>
          <w:wAfter w:w="29" w:type="dxa"/>
        </w:trPr>
        <w:tc>
          <w:tcPr>
            <w:tcW w:w="269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762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5659255A" w14:paraId="76869FDE" w14:textId="77777777" w:rsidTr="00123BEA">
        <w:trPr>
          <w:gridAfter w:val="1"/>
          <w:wAfter w:w="29" w:type="dxa"/>
          <w:trHeight w:val="300"/>
        </w:trPr>
        <w:tc>
          <w:tcPr>
            <w:tcW w:w="2695" w:type="dxa"/>
          </w:tcPr>
          <w:p w14:paraId="3791461E" w14:textId="4A6CDB4E" w:rsidR="0B879CB5" w:rsidRDefault="0B879CB5" w:rsidP="00123BEA">
            <w:pPr>
              <w:pStyle w:val="BodyText"/>
              <w:rPr>
                <w:rFonts w:ascii="Arial" w:hAnsi="Arial" w:cs="Arial"/>
                <w:b/>
                <w:bCs/>
              </w:rPr>
            </w:pPr>
            <w:r w:rsidRPr="5659255A">
              <w:rPr>
                <w:rFonts w:ascii="Arial" w:hAnsi="Arial" w:cs="Arial"/>
                <w:b/>
                <w:bCs/>
              </w:rPr>
              <w:t>“Gas System Planner Licence” or “GS</w:t>
            </w:r>
            <w:r w:rsidR="00E31BC0">
              <w:rPr>
                <w:rFonts w:ascii="Arial" w:hAnsi="Arial" w:cs="Arial"/>
                <w:b/>
                <w:bCs/>
              </w:rPr>
              <w:t>P</w:t>
            </w:r>
            <w:r w:rsidRPr="5659255A">
              <w:rPr>
                <w:rFonts w:ascii="Arial" w:hAnsi="Arial" w:cs="Arial"/>
                <w:b/>
                <w:bCs/>
              </w:rPr>
              <w:t xml:space="preserve"> Licence”</w:t>
            </w:r>
          </w:p>
        </w:tc>
        <w:tc>
          <w:tcPr>
            <w:tcW w:w="7625" w:type="dxa"/>
          </w:tcPr>
          <w:p w14:paraId="7D837E38" w14:textId="4D262B9B" w:rsidR="0B879CB5" w:rsidRDefault="001D5AC2" w:rsidP="00123BEA">
            <w:pPr>
              <w:pStyle w:val="List"/>
              <w:ind w:left="0" w:firstLine="0"/>
              <w:jc w:val="both"/>
              <w:rPr>
                <w:rFonts w:ascii="Arial" w:hAnsi="Arial" w:cs="Arial"/>
              </w:rPr>
            </w:pPr>
            <w:r>
              <w:rPr>
                <w:rFonts w:ascii="Arial" w:hAnsi="Arial" w:cs="Arial"/>
              </w:rPr>
              <w:t>a</w:t>
            </w:r>
            <w:r w:rsidR="0B879CB5" w:rsidRPr="5659255A">
              <w:rPr>
                <w:rFonts w:ascii="Arial" w:hAnsi="Arial" w:cs="Arial"/>
              </w:rPr>
              <w:t xml:space="preserve"> licence granted or treated as granted under section 7</w:t>
            </w:r>
            <w:proofErr w:type="gramStart"/>
            <w:r w:rsidR="0B879CB5" w:rsidRPr="5659255A">
              <w:rPr>
                <w:rFonts w:ascii="Arial" w:hAnsi="Arial" w:cs="Arial"/>
              </w:rPr>
              <w:t>AA(</w:t>
            </w:r>
            <w:proofErr w:type="gramEnd"/>
            <w:r w:rsidR="0B879CB5" w:rsidRPr="5659255A">
              <w:rPr>
                <w:rFonts w:ascii="Arial" w:hAnsi="Arial" w:cs="Arial"/>
              </w:rPr>
              <w:t>1) of the Gas Act 1986;</w:t>
            </w:r>
          </w:p>
        </w:tc>
      </w:tr>
      <w:tr w:rsidR="000D40DF" w14:paraId="0A4946CF" w14:textId="77777777" w:rsidTr="00123BEA">
        <w:trPr>
          <w:gridAfter w:val="1"/>
          <w:wAfter w:w="29" w:type="dxa"/>
        </w:trPr>
        <w:tc>
          <w:tcPr>
            <w:tcW w:w="269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123BEA">
        <w:trPr>
          <w:gridAfter w:val="1"/>
          <w:wAfter w:w="29" w:type="dxa"/>
        </w:trPr>
        <w:tc>
          <w:tcPr>
            <w:tcW w:w="269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123BEA">
        <w:trPr>
          <w:gridAfter w:val="1"/>
          <w:wAfter w:w="29" w:type="dxa"/>
        </w:trPr>
        <w:tc>
          <w:tcPr>
            <w:tcW w:w="269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lastRenderedPageBreak/>
              <w:t>"Generation Capacity"</w:t>
            </w:r>
          </w:p>
        </w:tc>
        <w:tc>
          <w:tcPr>
            <w:tcW w:w="762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123BEA">
        <w:trPr>
          <w:gridAfter w:val="1"/>
          <w:wAfter w:w="29" w:type="dxa"/>
        </w:trPr>
        <w:tc>
          <w:tcPr>
            <w:tcW w:w="269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123BEA">
        <w:trPr>
          <w:gridAfter w:val="1"/>
          <w:wAfter w:w="29" w:type="dxa"/>
        </w:trPr>
        <w:tc>
          <w:tcPr>
            <w:tcW w:w="269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123BEA">
        <w:trPr>
          <w:gridAfter w:val="1"/>
          <w:wAfter w:w="29" w:type="dxa"/>
        </w:trPr>
        <w:tc>
          <w:tcPr>
            <w:tcW w:w="269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w:t>
            </w:r>
            <w:proofErr w:type="gramStart"/>
            <w:r>
              <w:rPr>
                <w:rFonts w:ascii="Arial" w:hAnsi="Arial" w:cs="Arial"/>
              </w:rPr>
              <w:t>3.12.2;</w:t>
            </w:r>
            <w:proofErr w:type="gramEnd"/>
            <w:r>
              <w:rPr>
                <w:rFonts w:ascii="Arial" w:hAnsi="Arial" w:cs="Arial"/>
              </w:rPr>
              <w:t xml:space="preserve">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123BEA">
        <w:trPr>
          <w:gridAfter w:val="1"/>
          <w:wAfter w:w="29" w:type="dxa"/>
        </w:trPr>
        <w:tc>
          <w:tcPr>
            <w:tcW w:w="269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762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 xml:space="preserve">Directly Connected Power </w:t>
            </w:r>
            <w:proofErr w:type="gramStart"/>
            <w:r w:rsidRPr="00433F8A">
              <w:rPr>
                <w:rFonts w:ascii="Arial" w:hAnsi="Arial" w:cs="Arial"/>
                <w:b/>
              </w:rPr>
              <w:t>Station</w:t>
            </w:r>
            <w:r w:rsidRPr="0034202B">
              <w:rPr>
                <w:rFonts w:ascii="Arial" w:hAnsi="Arial" w:cs="Arial"/>
              </w:rPr>
              <w:t>;</w:t>
            </w:r>
            <w:proofErr w:type="gramEnd"/>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123BEA">
        <w:trPr>
          <w:gridAfter w:val="1"/>
          <w:wAfter w:w="29" w:type="dxa"/>
        </w:trPr>
        <w:tc>
          <w:tcPr>
            <w:tcW w:w="269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123BEA">
        <w:trPr>
          <w:gridAfter w:val="1"/>
          <w:wAfter w:w="29" w:type="dxa"/>
        </w:trPr>
        <w:tc>
          <w:tcPr>
            <w:tcW w:w="269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123BEA">
        <w:trPr>
          <w:gridAfter w:val="1"/>
          <w:wAfter w:w="29" w:type="dxa"/>
        </w:trPr>
        <w:tc>
          <w:tcPr>
            <w:tcW w:w="269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123BEA">
        <w:trPr>
          <w:gridAfter w:val="1"/>
          <w:wAfter w:w="29" w:type="dxa"/>
          <w:trHeight w:val="709"/>
        </w:trPr>
        <w:tc>
          <w:tcPr>
            <w:tcW w:w="269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123BEA">
        <w:trPr>
          <w:gridAfter w:val="1"/>
          <w:wAfter w:w="29" w:type="dxa"/>
          <w:trHeight w:val="1075"/>
        </w:trPr>
        <w:tc>
          <w:tcPr>
            <w:tcW w:w="269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00123BEA">
        <w:trPr>
          <w:gridAfter w:val="1"/>
          <w:wAfter w:w="29" w:type="dxa"/>
        </w:trPr>
        <w:tc>
          <w:tcPr>
            <w:tcW w:w="269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123BEA">
        <w:trPr>
          <w:gridAfter w:val="1"/>
          <w:wAfter w:w="29" w:type="dxa"/>
        </w:trPr>
        <w:tc>
          <w:tcPr>
            <w:tcW w:w="269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6E7788" w:rsidRDefault="4B9E9046" w:rsidP="006E7788">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4952ADD4"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as from time to time </w:t>
            </w:r>
            <w:proofErr w:type="gramStart"/>
            <w:r w:rsidRPr="5659255A">
              <w:rPr>
                <w:rFonts w:ascii="Arial" w:hAnsi="Arial" w:cs="Arial"/>
              </w:rPr>
              <w:t>revised ;</w:t>
            </w:r>
            <w:proofErr w:type="gramEnd"/>
          </w:p>
        </w:tc>
      </w:tr>
      <w:tr w:rsidR="006E7788" w14:paraId="1F2AE8B0" w14:textId="77777777" w:rsidTr="00123BEA">
        <w:trPr>
          <w:gridAfter w:val="1"/>
          <w:wAfter w:w="29" w:type="dxa"/>
        </w:trPr>
        <w:tc>
          <w:tcPr>
            <w:tcW w:w="269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123BEA">
        <w:trPr>
          <w:gridAfter w:val="1"/>
          <w:wAfter w:w="29" w:type="dxa"/>
        </w:trPr>
        <w:tc>
          <w:tcPr>
            <w:tcW w:w="269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123BEA">
        <w:trPr>
          <w:gridAfter w:val="1"/>
          <w:wAfter w:w="29" w:type="dxa"/>
        </w:trPr>
        <w:tc>
          <w:tcPr>
            <w:tcW w:w="2695" w:type="dxa"/>
          </w:tcPr>
          <w:p w14:paraId="1A11ACFD" w14:textId="77777777" w:rsidR="006E7788" w:rsidRDefault="006E7788" w:rsidP="006E7788">
            <w:pPr>
              <w:rPr>
                <w:rFonts w:ascii="Arial" w:hAnsi="Arial" w:cs="Arial"/>
                <w:b/>
                <w:bCs/>
              </w:rPr>
            </w:pPr>
            <w:r>
              <w:rPr>
                <w:rFonts w:ascii="Arial" w:hAnsi="Arial" w:cs="Arial"/>
                <w:b/>
                <w:bCs/>
              </w:rPr>
              <w:t>"Group"</w:t>
            </w:r>
          </w:p>
        </w:tc>
        <w:tc>
          <w:tcPr>
            <w:tcW w:w="762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 xml:space="preserve">Grid </w:t>
            </w:r>
            <w:proofErr w:type="gramStart"/>
            <w:r>
              <w:rPr>
                <w:rFonts w:ascii="Arial" w:hAnsi="Arial" w:cs="Arial"/>
                <w:b/>
                <w:bCs/>
              </w:rPr>
              <w:t>Code</w:t>
            </w:r>
            <w:r>
              <w:rPr>
                <w:rFonts w:ascii="Arial" w:hAnsi="Arial" w:cs="Arial"/>
              </w:rPr>
              <w:t>;</w:t>
            </w:r>
            <w:proofErr w:type="gramEnd"/>
          </w:p>
          <w:p w14:paraId="56E8254D" w14:textId="77777777" w:rsidR="006E7788" w:rsidRDefault="006E7788" w:rsidP="006E7788">
            <w:pPr>
              <w:rPr>
                <w:rFonts w:ascii="Arial" w:hAnsi="Arial" w:cs="Arial"/>
                <w:i/>
              </w:rPr>
            </w:pPr>
          </w:p>
        </w:tc>
      </w:tr>
      <w:tr w:rsidR="006E7788" w14:paraId="23CCA6ED" w14:textId="77777777" w:rsidTr="00123BEA">
        <w:trPr>
          <w:gridAfter w:val="1"/>
          <w:wAfter w:w="29" w:type="dxa"/>
        </w:trPr>
        <w:tc>
          <w:tcPr>
            <w:tcW w:w="269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lastRenderedPageBreak/>
              <w:t>“GSP Group”</w:t>
            </w:r>
          </w:p>
        </w:tc>
        <w:tc>
          <w:tcPr>
            <w:tcW w:w="762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123BEA">
        <w:trPr>
          <w:gridAfter w:val="1"/>
          <w:wAfter w:w="29" w:type="dxa"/>
        </w:trPr>
        <w:tc>
          <w:tcPr>
            <w:tcW w:w="2695" w:type="dxa"/>
          </w:tcPr>
          <w:p w14:paraId="7D2CA890" w14:textId="0959FAE2" w:rsidR="006E7788" w:rsidRDefault="006E7788" w:rsidP="006E7788">
            <w:pPr>
              <w:pStyle w:val="BodyText"/>
              <w:spacing w:line="240" w:lineRule="atLeast"/>
              <w:rPr>
                <w:rFonts w:ascii="Arial" w:hAnsi="Arial" w:cs="Arial"/>
                <w:b/>
                <w:bCs/>
                <w:color w:val="000000"/>
                <w:w w:val="0"/>
              </w:rPr>
            </w:pPr>
            <w:bookmarkStart w:id="58" w:name="_DV_C133"/>
            <w:r>
              <w:rPr>
                <w:rFonts w:ascii="Arial" w:hAnsi="Arial" w:cs="Arial"/>
                <w:b/>
                <w:bCs/>
              </w:rPr>
              <w:t>"HH Base Percentage"</w:t>
            </w:r>
            <w:bookmarkEnd w:id="58"/>
          </w:p>
        </w:tc>
        <w:tc>
          <w:tcPr>
            <w:tcW w:w="762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9" w:name="_BPDCI_55"/>
            <w:r w:rsidRPr="00BD656E">
              <w:rPr>
                <w:rFonts w:ascii="Arial" w:hAnsi="Arial" w:cs="Arial"/>
              </w:rPr>
              <w:t xml:space="preserve">Section 3, </w:t>
            </w:r>
            <w:bookmarkEnd w:id="59"/>
            <w:r w:rsidRPr="00BD656E">
              <w:rPr>
                <w:rFonts w:ascii="Arial" w:hAnsi="Arial" w:cs="Arial"/>
              </w:rPr>
              <w:t>Appendix 2</w:t>
            </w:r>
            <w:bookmarkStart w:id="60" w:name="_BPDCD_56"/>
            <w:r w:rsidRPr="00BD656E">
              <w:rPr>
                <w:rFonts w:ascii="Arial" w:hAnsi="Arial" w:cs="Arial"/>
              </w:rPr>
              <w:t>;</w:t>
            </w:r>
            <w:bookmarkEnd w:id="60"/>
          </w:p>
        </w:tc>
      </w:tr>
      <w:tr w:rsidR="006E7788" w14:paraId="246DEF9B" w14:textId="77777777" w:rsidTr="00123BEA">
        <w:trPr>
          <w:gridAfter w:val="1"/>
          <w:wAfter w:w="29" w:type="dxa"/>
        </w:trPr>
        <w:tc>
          <w:tcPr>
            <w:tcW w:w="269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762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1" w:name="_BPDCD_57"/>
            <w:r w:rsidRPr="00BD656E">
              <w:rPr>
                <w:rFonts w:ascii="Arial" w:hAnsi="Arial" w:cs="Arial"/>
              </w:rPr>
              <w:t xml:space="preserve">; </w:t>
            </w:r>
            <w:bookmarkEnd w:id="61"/>
          </w:p>
        </w:tc>
      </w:tr>
      <w:tr w:rsidR="006E7788" w14:paraId="6165C19D" w14:textId="77777777" w:rsidTr="00123BEA">
        <w:trPr>
          <w:gridAfter w:val="1"/>
          <w:wAfter w:w="29" w:type="dxa"/>
        </w:trPr>
        <w:tc>
          <w:tcPr>
            <w:tcW w:w="269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762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2" w:name="_BPDCD_58"/>
            <w:r w:rsidRPr="00BD656E">
              <w:rPr>
                <w:rFonts w:ascii="Arial Bold" w:hAnsi="Arial Bold" w:cs="Arial"/>
                <w:b/>
              </w:rPr>
              <w:t>;</w:t>
            </w:r>
            <w:bookmarkEnd w:id="62"/>
          </w:p>
        </w:tc>
      </w:tr>
      <w:tr w:rsidR="006E7788" w14:paraId="1ABCBE3D" w14:textId="77777777" w:rsidTr="00123BEA">
        <w:trPr>
          <w:gridAfter w:val="1"/>
          <w:wAfter w:w="29" w:type="dxa"/>
        </w:trPr>
        <w:tc>
          <w:tcPr>
            <w:tcW w:w="269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w:t>
            </w:r>
            <w:proofErr w:type="gramStart"/>
            <w:r>
              <w:rPr>
                <w:rFonts w:ascii="Arial" w:hAnsi="Arial" w:cs="Arial"/>
              </w:rPr>
              <w:t>on the basis of</w:t>
            </w:r>
            <w:proofErr w:type="gramEnd"/>
            <w:r>
              <w:rPr>
                <w:rFonts w:ascii="Arial" w:hAnsi="Arial" w:cs="Arial"/>
              </w:rPr>
              <w:t xml:space="preserve">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123BEA">
        <w:trPr>
          <w:gridAfter w:val="1"/>
          <w:wAfter w:w="29" w:type="dxa"/>
        </w:trPr>
        <w:tc>
          <w:tcPr>
            <w:tcW w:w="269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123BEA">
        <w:trPr>
          <w:gridAfter w:val="1"/>
          <w:wAfter w:w="29" w:type="dxa"/>
        </w:trPr>
        <w:tc>
          <w:tcPr>
            <w:tcW w:w="2695" w:type="dxa"/>
          </w:tcPr>
          <w:p w14:paraId="277DE9CB" w14:textId="77777777" w:rsidR="006E7788" w:rsidRDefault="006E7788" w:rsidP="006E7788">
            <w:pPr>
              <w:pStyle w:val="BodyText"/>
              <w:rPr>
                <w:rFonts w:ascii="Arial" w:hAnsi="Arial" w:cs="Arial"/>
                <w:b/>
                <w:bCs/>
              </w:rPr>
            </w:pPr>
            <w:r>
              <w:rPr>
                <w:rFonts w:ascii="Arial" w:hAnsi="Arial" w:cs="Arial"/>
                <w:b/>
                <w:bCs/>
              </w:rPr>
              <w:t>"High Voltage" or "HV"</w:t>
            </w:r>
          </w:p>
          <w:p w14:paraId="6D6BA08E" w14:textId="66C8269B" w:rsidR="00B57FD0" w:rsidRDefault="00B57FD0" w:rsidP="00865203">
            <w:pPr>
              <w:rPr>
                <w:rFonts w:ascii="Arial" w:hAnsi="Arial" w:cs="Arial"/>
                <w:b/>
                <w:bCs/>
              </w:rPr>
            </w:pPr>
          </w:p>
        </w:tc>
        <w:tc>
          <w:tcPr>
            <w:tcW w:w="7625" w:type="dxa"/>
          </w:tcPr>
          <w:p w14:paraId="54FB6517" w14:textId="295D270C" w:rsidR="00B57FD0" w:rsidRPr="00865203"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123BEA">
        <w:trPr>
          <w:gridAfter w:val="1"/>
          <w:wAfter w:w="29" w:type="dxa"/>
        </w:trPr>
        <w:tc>
          <w:tcPr>
            <w:tcW w:w="269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762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123BEA">
        <w:trPr>
          <w:gridAfter w:val="1"/>
          <w:wAfter w:w="29" w:type="dxa"/>
        </w:trPr>
        <w:tc>
          <w:tcPr>
            <w:tcW w:w="269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762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123BEA">
        <w:trPr>
          <w:gridAfter w:val="1"/>
          <w:wAfter w:w="29" w:type="dxa"/>
        </w:trPr>
        <w:tc>
          <w:tcPr>
            <w:tcW w:w="269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762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123BEA">
        <w:trPr>
          <w:gridAfter w:val="1"/>
          <w:wAfter w:w="29" w:type="dxa"/>
        </w:trPr>
        <w:tc>
          <w:tcPr>
            <w:tcW w:w="269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762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123BEA">
        <w:trPr>
          <w:gridAfter w:val="1"/>
          <w:wAfter w:w="29" w:type="dxa"/>
        </w:trPr>
        <w:tc>
          <w:tcPr>
            <w:tcW w:w="269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w:t>
            </w:r>
            <w:proofErr w:type="gramStart"/>
            <w:r w:rsidRPr="007454CC">
              <w:rPr>
                <w:rFonts w:ascii="Arial" w:hAnsi="Arial" w:cs="Arial"/>
                <w:b/>
              </w:rPr>
              <w:t>Code</w:t>
            </w:r>
            <w:r w:rsidRPr="007454CC">
              <w:rPr>
                <w:rFonts w:ascii="Arial" w:hAnsi="Arial" w:cs="Arial"/>
              </w:rPr>
              <w:t>;</w:t>
            </w:r>
            <w:proofErr w:type="gramEnd"/>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123BEA">
        <w:trPr>
          <w:gridAfter w:val="1"/>
          <w:wAfter w:w="29" w:type="dxa"/>
        </w:trPr>
        <w:tc>
          <w:tcPr>
            <w:tcW w:w="2695" w:type="dxa"/>
          </w:tcPr>
          <w:p w14:paraId="6577BCAF" w14:textId="352863FE" w:rsidR="006E7788" w:rsidRDefault="006E7788" w:rsidP="006E7788">
            <w:pPr>
              <w:spacing w:after="240"/>
              <w:rPr>
                <w:rFonts w:ascii="Arial" w:hAnsi="Arial" w:cs="Arial"/>
                <w:b/>
                <w:bCs/>
              </w:rPr>
            </w:pPr>
          </w:p>
        </w:tc>
        <w:tc>
          <w:tcPr>
            <w:tcW w:w="7625" w:type="dxa"/>
          </w:tcPr>
          <w:p w14:paraId="3D8E70F3" w14:textId="447BA1E7" w:rsidR="006E7788" w:rsidRDefault="006E7788" w:rsidP="006E7788">
            <w:pPr>
              <w:spacing w:after="240"/>
              <w:jc w:val="both"/>
              <w:rPr>
                <w:rFonts w:ascii="Arial" w:hAnsi="Arial" w:cs="Arial"/>
              </w:rPr>
            </w:pPr>
          </w:p>
        </w:tc>
      </w:tr>
      <w:tr w:rsidR="006E7788" w14:paraId="3FBCE4D5" w14:textId="77777777" w:rsidTr="00123BEA">
        <w:trPr>
          <w:gridAfter w:val="1"/>
          <w:wAfter w:w="29" w:type="dxa"/>
        </w:trPr>
        <w:tc>
          <w:tcPr>
            <w:tcW w:w="269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762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123BEA">
        <w:trPr>
          <w:gridAfter w:val="1"/>
          <w:wAfter w:w="29" w:type="dxa"/>
        </w:trPr>
        <w:tc>
          <w:tcPr>
            <w:tcW w:w="269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762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123BEA">
        <w:trPr>
          <w:gridAfter w:val="1"/>
          <w:wAfter w:w="29" w:type="dxa"/>
        </w:trPr>
        <w:tc>
          <w:tcPr>
            <w:tcW w:w="269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123BEA">
        <w:trPr>
          <w:gridAfter w:val="1"/>
          <w:wAfter w:w="29" w:type="dxa"/>
        </w:trPr>
        <w:tc>
          <w:tcPr>
            <w:tcW w:w="269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7625" w:type="dxa"/>
          </w:tcPr>
          <w:p w14:paraId="3089ABEC" w14:textId="534A13D3" w:rsidR="00414EB8" w:rsidRDefault="006E7788" w:rsidP="00E24804">
            <w:pPr>
              <w:pStyle w:val="BodyText"/>
              <w:spacing w:after="120"/>
              <w:jc w:val="both"/>
              <w:rPr>
                <w:rFonts w:ascii="Arial" w:hAnsi="Arial" w:cs="Arial"/>
              </w:rPr>
            </w:pPr>
            <w:r>
              <w:rPr>
                <w:rFonts w:ascii="Arial" w:hAnsi="Arial" w:cs="Arial"/>
              </w:rPr>
              <w:lastRenderedPageBreak/>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w:t>
            </w:r>
            <w:r>
              <w:rPr>
                <w:rFonts w:ascii="Arial" w:hAnsi="Arial" w:cs="Arial"/>
              </w:rPr>
              <w:lastRenderedPageBreak/>
              <w:t xml:space="preserve">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123BEA">
        <w:trPr>
          <w:gridAfter w:val="1"/>
          <w:wAfter w:w="29" w:type="dxa"/>
        </w:trPr>
        <w:tc>
          <w:tcPr>
            <w:tcW w:w="2695" w:type="dxa"/>
          </w:tcPr>
          <w:p w14:paraId="291BA656" w14:textId="17657BCC" w:rsidR="00E24804" w:rsidRDefault="00E24804" w:rsidP="006E7788">
            <w:pPr>
              <w:pStyle w:val="BodyText"/>
              <w:rPr>
                <w:rFonts w:ascii="Arial" w:hAnsi="Arial" w:cs="Arial"/>
                <w:b/>
                <w:bCs/>
              </w:rPr>
            </w:pPr>
            <w:r>
              <w:rPr>
                <w:rFonts w:ascii="Arial" w:hAnsi="Arial" w:cs="Arial"/>
                <w:b/>
                <w:bCs/>
              </w:rPr>
              <w:lastRenderedPageBreak/>
              <w:t>“Indicative Annual FDSC TNUoS charge</w:t>
            </w:r>
          </w:p>
        </w:tc>
        <w:tc>
          <w:tcPr>
            <w:tcW w:w="762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123BEA">
        <w:trPr>
          <w:gridAfter w:val="1"/>
          <w:wAfter w:w="29" w:type="dxa"/>
        </w:trPr>
        <w:tc>
          <w:tcPr>
            <w:tcW w:w="269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123BEA">
        <w:trPr>
          <w:gridAfter w:val="1"/>
          <w:wAfter w:w="29" w:type="dxa"/>
        </w:trPr>
        <w:tc>
          <w:tcPr>
            <w:tcW w:w="269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762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 xml:space="preserve">Financial </w:t>
            </w:r>
            <w:proofErr w:type="gramStart"/>
            <w:r>
              <w:rPr>
                <w:rFonts w:ascii="Arial" w:hAnsi="Arial" w:cs="Arial"/>
                <w:b/>
              </w:rPr>
              <w:t>Year</w:t>
            </w:r>
            <w:r>
              <w:rPr>
                <w:rFonts w:ascii="Arial" w:hAnsi="Arial" w:cs="Arial"/>
              </w:rPr>
              <w:t>;</w:t>
            </w:r>
            <w:proofErr w:type="gramEnd"/>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123BEA">
        <w:trPr>
          <w:gridAfter w:val="1"/>
          <w:wAfter w:w="29" w:type="dxa"/>
        </w:trPr>
        <w:tc>
          <w:tcPr>
            <w:tcW w:w="269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762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123BEA">
        <w:trPr>
          <w:gridAfter w:val="1"/>
          <w:wAfter w:w="29" w:type="dxa"/>
        </w:trPr>
        <w:tc>
          <w:tcPr>
            <w:tcW w:w="269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 xml:space="preserve">has the meaning attributed to it in Paragraph </w:t>
            </w:r>
            <w:proofErr w:type="gramStart"/>
            <w:r>
              <w:rPr>
                <w:rFonts w:ascii="Arial" w:hAnsi="Arial" w:cs="Arial"/>
              </w:rPr>
              <w:t>4.2.3.2;</w:t>
            </w:r>
            <w:proofErr w:type="gramEnd"/>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123BEA">
        <w:trPr>
          <w:gridAfter w:val="1"/>
          <w:wAfter w:w="29" w:type="dxa"/>
        </w:trPr>
        <w:tc>
          <w:tcPr>
            <w:tcW w:w="269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7625" w:type="dxa"/>
          </w:tcPr>
          <w:p w14:paraId="1E2A676B" w14:textId="77777777" w:rsidR="006E7788" w:rsidRPr="004D379C" w:rsidRDefault="006E7788" w:rsidP="006E7788">
            <w:pPr>
              <w:pStyle w:val="BodyTextIndent"/>
              <w:ind w:left="2"/>
              <w:rPr>
                <w:rFonts w:ascii="Arial" w:hAnsi="Arial" w:cs="Arial"/>
              </w:rPr>
            </w:pPr>
            <w:bookmarkStart w:id="63" w:name="_BPDCD_63"/>
            <w:r w:rsidRPr="004D379C">
              <w:rPr>
                <w:rFonts w:ascii="Arial" w:hAnsi="Arial" w:cs="Arial"/>
              </w:rPr>
              <w:t xml:space="preserve">means </w:t>
            </w:r>
            <w:bookmarkEnd w:id="63"/>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5659255A" w14:paraId="0A363A19" w14:textId="77777777" w:rsidTr="00123BEA">
        <w:trPr>
          <w:gridAfter w:val="1"/>
          <w:wAfter w:w="29" w:type="dxa"/>
          <w:trHeight w:val="300"/>
        </w:trPr>
        <w:tc>
          <w:tcPr>
            <w:tcW w:w="2695" w:type="dxa"/>
          </w:tcPr>
          <w:p w14:paraId="26427AF4" w14:textId="173F7174" w:rsidR="1BA6DEA9" w:rsidRDefault="1BA6DEA9" w:rsidP="5659255A">
            <w:pPr>
              <w:rPr>
                <w:rFonts w:ascii="Arial" w:hAnsi="Arial" w:cs="Arial"/>
                <w:b/>
                <w:bCs/>
              </w:rPr>
            </w:pPr>
            <w:r w:rsidRPr="5659255A">
              <w:rPr>
                <w:rFonts w:ascii="Arial" w:hAnsi="Arial" w:cs="Arial"/>
                <w:b/>
                <w:bCs/>
              </w:rPr>
              <w:t>“Information Request Notice”</w:t>
            </w:r>
          </w:p>
        </w:tc>
        <w:tc>
          <w:tcPr>
            <w:tcW w:w="7625" w:type="dxa"/>
          </w:tcPr>
          <w:p w14:paraId="1FE1F1DE" w14:textId="3168037E" w:rsidR="1BA6DEA9" w:rsidRDefault="003B4297" w:rsidP="00123BEA">
            <w:pPr>
              <w:pStyle w:val="BodyTextIndent"/>
              <w:ind w:left="0"/>
              <w:rPr>
                <w:rFonts w:ascii="Arial" w:hAnsi="Arial" w:cs="Arial"/>
                <w:b/>
                <w:bCs/>
              </w:rPr>
            </w:pPr>
            <w:r>
              <w:rPr>
                <w:rFonts w:ascii="Arial" w:hAnsi="Arial" w:cs="Arial"/>
              </w:rPr>
              <w:t>a</w:t>
            </w:r>
            <w:r w:rsidR="1BA6DEA9" w:rsidRPr="5659255A">
              <w:rPr>
                <w:rFonts w:ascii="Arial" w:hAnsi="Arial" w:cs="Arial"/>
              </w:rPr>
              <w:t xml:space="preserve"> notice that will be issued by </w:t>
            </w:r>
            <w:r w:rsidR="1BA6DEA9" w:rsidRPr="5659255A">
              <w:rPr>
                <w:rFonts w:ascii="Arial" w:hAnsi="Arial" w:cs="Arial"/>
                <w:b/>
                <w:bCs/>
              </w:rPr>
              <w:t>The Company</w:t>
            </w:r>
            <w:r w:rsidR="1BA6DEA9" w:rsidRPr="5659255A">
              <w:rPr>
                <w:rFonts w:ascii="Arial" w:hAnsi="Arial" w:cs="Arial"/>
              </w:rPr>
              <w:t xml:space="preserve"> to a relevant party setting out </w:t>
            </w:r>
            <w:r w:rsidR="1BA6DEA9" w:rsidRPr="5659255A">
              <w:rPr>
                <w:rFonts w:ascii="Arial" w:hAnsi="Arial" w:cs="Arial"/>
                <w:b/>
                <w:bCs/>
              </w:rPr>
              <w:t xml:space="preserve">The Company’s </w:t>
            </w:r>
            <w:r w:rsidR="1BA6DEA9" w:rsidRPr="00123BEA">
              <w:rPr>
                <w:rFonts w:ascii="Arial" w:hAnsi="Arial" w:cs="Arial"/>
              </w:rPr>
              <w:t>reasonable</w:t>
            </w:r>
            <w:r w:rsidR="1BA6DEA9" w:rsidRPr="5659255A">
              <w:rPr>
                <w:rFonts w:ascii="Arial" w:hAnsi="Arial" w:cs="Arial"/>
              </w:rPr>
              <w:t xml:space="preserve"> requirements for relevant information in accordance with section 172 of </w:t>
            </w:r>
            <w:r w:rsidR="21DBE529" w:rsidRPr="5659255A">
              <w:rPr>
                <w:rFonts w:ascii="Arial" w:hAnsi="Arial" w:cs="Arial"/>
              </w:rPr>
              <w:t xml:space="preserve">the Energy Act 2023. This will be prepared in accordance with </w:t>
            </w:r>
            <w:r w:rsidR="21DBE529" w:rsidRPr="5659255A">
              <w:rPr>
                <w:rFonts w:ascii="Arial" w:hAnsi="Arial" w:cs="Arial"/>
                <w:b/>
                <w:bCs/>
              </w:rPr>
              <w:t xml:space="preserve">The Company's </w:t>
            </w:r>
            <w:r w:rsidR="21DBE529" w:rsidRPr="5659255A">
              <w:rPr>
                <w:rFonts w:ascii="Arial" w:hAnsi="Arial" w:cs="Arial"/>
              </w:rPr>
              <w:t xml:space="preserve">published </w:t>
            </w:r>
            <w:r w:rsidR="21DBE529" w:rsidRPr="5659255A">
              <w:rPr>
                <w:rFonts w:ascii="Arial" w:hAnsi="Arial" w:cs="Arial"/>
                <w:b/>
                <w:bCs/>
              </w:rPr>
              <w:t>Information Request Statement</w:t>
            </w:r>
            <w:r w:rsidR="00257AE4">
              <w:rPr>
                <w:rFonts w:ascii="Arial" w:hAnsi="Arial" w:cs="Arial"/>
                <w:b/>
                <w:bCs/>
              </w:rPr>
              <w:t>;</w:t>
            </w:r>
          </w:p>
        </w:tc>
      </w:tr>
      <w:tr w:rsidR="5659255A" w14:paraId="669FCDE5" w14:textId="77777777" w:rsidTr="00123BEA">
        <w:trPr>
          <w:gridAfter w:val="1"/>
          <w:wAfter w:w="29" w:type="dxa"/>
          <w:trHeight w:val="300"/>
        </w:trPr>
        <w:tc>
          <w:tcPr>
            <w:tcW w:w="2695" w:type="dxa"/>
          </w:tcPr>
          <w:p w14:paraId="516178CE" w14:textId="0CDDDAEC" w:rsidR="4A3A81ED" w:rsidRDefault="4A3A81ED" w:rsidP="5659255A">
            <w:pPr>
              <w:rPr>
                <w:rFonts w:ascii="Arial" w:hAnsi="Arial" w:cs="Arial"/>
                <w:b/>
                <w:bCs/>
              </w:rPr>
            </w:pPr>
            <w:r w:rsidRPr="5659255A">
              <w:rPr>
                <w:rFonts w:ascii="Arial" w:hAnsi="Arial" w:cs="Arial"/>
                <w:b/>
                <w:bCs/>
              </w:rPr>
              <w:t>“Information Request Statement”</w:t>
            </w:r>
          </w:p>
        </w:tc>
        <w:tc>
          <w:tcPr>
            <w:tcW w:w="7625" w:type="dxa"/>
          </w:tcPr>
          <w:p w14:paraId="05ED67D9" w14:textId="7E00DAAF" w:rsidR="4A3A81ED" w:rsidRDefault="007C3E8F" w:rsidP="00123BEA">
            <w:pPr>
              <w:pStyle w:val="BodyTextIndent"/>
              <w:ind w:left="0"/>
              <w:rPr>
                <w:rFonts w:ascii="Arial" w:hAnsi="Arial" w:cs="Arial"/>
              </w:rPr>
            </w:pPr>
            <w:r>
              <w:rPr>
                <w:rFonts w:ascii="Arial" w:hAnsi="Arial" w:cs="Arial"/>
              </w:rPr>
              <w:t>a</w:t>
            </w:r>
            <w:r w:rsidR="4A3A81ED" w:rsidRPr="5659255A">
              <w:rPr>
                <w:rFonts w:ascii="Arial" w:hAnsi="Arial" w:cs="Arial"/>
              </w:rPr>
              <w:t xml:space="preserve"> statement prepared and published by </w:t>
            </w:r>
            <w:r w:rsidR="4A3A81ED" w:rsidRPr="5659255A">
              <w:rPr>
                <w:rFonts w:ascii="Arial" w:hAnsi="Arial" w:cs="Arial"/>
                <w:b/>
                <w:bCs/>
              </w:rPr>
              <w:t>The Company</w:t>
            </w:r>
            <w:r w:rsidR="4A3A81ED" w:rsidRPr="5659255A">
              <w:rPr>
                <w:rFonts w:ascii="Arial" w:hAnsi="Arial" w:cs="Arial"/>
              </w:rPr>
              <w:t xml:space="preserve">, in accordance with section 172 of the Energy Act 2023 and condition D2.5 of the </w:t>
            </w:r>
            <w:r w:rsidR="4A3A81ED" w:rsidRPr="5659255A">
              <w:rPr>
                <w:rFonts w:ascii="Arial" w:hAnsi="Arial" w:cs="Arial"/>
                <w:b/>
                <w:bCs/>
              </w:rPr>
              <w:t xml:space="preserve">ESO Licence </w:t>
            </w:r>
            <w:r w:rsidR="4A3A81ED" w:rsidRPr="5659255A">
              <w:rPr>
                <w:rFonts w:ascii="Arial" w:hAnsi="Arial" w:cs="Arial"/>
              </w:rPr>
              <w:t xml:space="preserve">and </w:t>
            </w:r>
            <w:r w:rsidR="1927198C" w:rsidRPr="5659255A">
              <w:rPr>
                <w:rFonts w:ascii="Arial" w:hAnsi="Arial" w:cs="Arial"/>
                <w:b/>
                <w:bCs/>
              </w:rPr>
              <w:t>GSP Licence</w:t>
            </w:r>
            <w:r w:rsidR="1927198C" w:rsidRPr="5659255A">
              <w:rPr>
                <w:rFonts w:ascii="Arial" w:hAnsi="Arial" w:cs="Arial"/>
              </w:rPr>
              <w:t xml:space="preserve">, setting out the process that </w:t>
            </w:r>
            <w:r w:rsidR="1927198C" w:rsidRPr="5659255A">
              <w:rPr>
                <w:rFonts w:ascii="Arial" w:hAnsi="Arial" w:cs="Arial"/>
                <w:b/>
                <w:bCs/>
              </w:rPr>
              <w:t>The Company</w:t>
            </w:r>
            <w:r w:rsidR="1927198C" w:rsidRPr="5659255A">
              <w:rPr>
                <w:rFonts w:ascii="Arial" w:hAnsi="Arial" w:cs="Arial"/>
              </w:rPr>
              <w:t xml:space="preserve"> will follow when requesting information from relevant parties by the issue of an </w:t>
            </w:r>
            <w:r w:rsidR="1927198C" w:rsidRPr="5659255A">
              <w:rPr>
                <w:rFonts w:ascii="Arial" w:hAnsi="Arial" w:cs="Arial"/>
                <w:b/>
                <w:bCs/>
              </w:rPr>
              <w:t>Information Request Notice</w:t>
            </w:r>
            <w:r w:rsidR="00257AE4">
              <w:rPr>
                <w:rFonts w:ascii="Arial" w:hAnsi="Arial" w:cs="Arial"/>
                <w:b/>
                <w:bCs/>
              </w:rPr>
              <w:t>;</w:t>
            </w:r>
          </w:p>
        </w:tc>
      </w:tr>
      <w:tr w:rsidR="006E7788" w14:paraId="38F7C1F0" w14:textId="77777777" w:rsidTr="00123BEA">
        <w:trPr>
          <w:gridAfter w:val="1"/>
          <w:wAfter w:w="29" w:type="dxa"/>
        </w:trPr>
        <w:tc>
          <w:tcPr>
            <w:tcW w:w="269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762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4" w:name="_BPDCD_64"/>
            <w:r w:rsidRPr="004D379C">
              <w:rPr>
                <w:rFonts w:ascii="Arial" w:hAnsi="Arial" w:cs="Arial"/>
              </w:rPr>
              <w:t>3.16.2</w:t>
            </w:r>
            <w:bookmarkEnd w:id="64"/>
            <w:r w:rsidRPr="004D379C">
              <w:rPr>
                <w:rFonts w:ascii="Arial" w:hAnsi="Arial" w:cs="Arial"/>
              </w:rPr>
              <w:t xml:space="preserve">; </w:t>
            </w:r>
          </w:p>
        </w:tc>
      </w:tr>
      <w:tr w:rsidR="006E7788" w14:paraId="30A0A950" w14:textId="77777777" w:rsidTr="00123BEA">
        <w:trPr>
          <w:gridAfter w:val="1"/>
          <w:wAfter w:w="29" w:type="dxa"/>
        </w:trPr>
        <w:tc>
          <w:tcPr>
            <w:tcW w:w="269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5" w:name="_BPDCD_65"/>
            <w:r w:rsidRPr="004D379C">
              <w:rPr>
                <w:rFonts w:ascii="Arial" w:hAnsi="Arial" w:cs="Arial"/>
              </w:rPr>
              <w:t>3.13.4</w:t>
            </w:r>
            <w:bookmarkEnd w:id="65"/>
            <w:r w:rsidRPr="004D379C">
              <w:rPr>
                <w:rFonts w:ascii="Arial" w:hAnsi="Arial" w:cs="Arial"/>
              </w:rPr>
              <w:t>;</w:t>
            </w:r>
            <w:r w:rsidRPr="004D379C">
              <w:rPr>
                <w:rFonts w:ascii="Arial" w:hAnsi="Arial" w:cs="Arial"/>
              </w:rPr>
              <w:br/>
            </w:r>
          </w:p>
        </w:tc>
      </w:tr>
      <w:tr w:rsidR="006E7788" w14:paraId="639280E0" w14:textId="77777777" w:rsidTr="00123BEA">
        <w:trPr>
          <w:gridAfter w:val="1"/>
          <w:wAfter w:w="29" w:type="dxa"/>
        </w:trPr>
        <w:tc>
          <w:tcPr>
            <w:tcW w:w="269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123BEA">
        <w:trPr>
          <w:gridAfter w:val="1"/>
          <w:wAfter w:w="29" w:type="dxa"/>
        </w:trPr>
        <w:tc>
          <w:tcPr>
            <w:tcW w:w="269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123BEA">
        <w:trPr>
          <w:gridAfter w:val="1"/>
          <w:wAfter w:w="29" w:type="dxa"/>
        </w:trPr>
        <w:tc>
          <w:tcPr>
            <w:tcW w:w="269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lastRenderedPageBreak/>
              <w:t>“Insolvency Proceedings”</w:t>
            </w:r>
          </w:p>
          <w:p w14:paraId="77F16C85" w14:textId="77777777" w:rsidR="006E7788" w:rsidRPr="00B87B3A" w:rsidRDefault="006E7788" w:rsidP="006E7788">
            <w:pPr>
              <w:spacing w:after="240"/>
              <w:rPr>
                <w:rFonts w:ascii="Arial" w:hAnsi="Arial" w:cs="Arial"/>
                <w:b/>
                <w:bCs/>
              </w:rPr>
            </w:pPr>
          </w:p>
        </w:tc>
        <w:tc>
          <w:tcPr>
            <w:tcW w:w="762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123BEA">
        <w:trPr>
          <w:gridAfter w:val="1"/>
          <w:wAfter w:w="29" w:type="dxa"/>
        </w:trPr>
        <w:tc>
          <w:tcPr>
            <w:tcW w:w="269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762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123BEA">
        <w:trPr>
          <w:gridAfter w:val="1"/>
          <w:wAfter w:w="29" w:type="dxa"/>
        </w:trPr>
        <w:tc>
          <w:tcPr>
            <w:tcW w:w="269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7625" w:type="dxa"/>
          </w:tcPr>
          <w:p w14:paraId="030DFE7B" w14:textId="5F0EF350" w:rsidR="00E04415" w:rsidRDefault="006E7788" w:rsidP="00916BEC">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123BEA">
        <w:trPr>
          <w:gridAfter w:val="1"/>
          <w:wAfter w:w="29" w:type="dxa"/>
        </w:trPr>
        <w:tc>
          <w:tcPr>
            <w:tcW w:w="269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762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123BEA">
        <w:trPr>
          <w:gridAfter w:val="1"/>
          <w:wAfter w:w="29" w:type="dxa"/>
        </w:trPr>
        <w:tc>
          <w:tcPr>
            <w:tcW w:w="269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123BEA">
        <w:trPr>
          <w:gridAfter w:val="1"/>
          <w:wAfter w:w="29" w:type="dxa"/>
        </w:trPr>
        <w:tc>
          <w:tcPr>
            <w:tcW w:w="269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123BEA">
        <w:trPr>
          <w:gridAfter w:val="1"/>
          <w:wAfter w:w="29" w:type="dxa"/>
        </w:trPr>
        <w:tc>
          <w:tcPr>
            <w:tcW w:w="269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762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123BEA">
        <w:trPr>
          <w:gridAfter w:val="1"/>
          <w:wAfter w:w="29" w:type="dxa"/>
        </w:trPr>
        <w:tc>
          <w:tcPr>
            <w:tcW w:w="269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6E7788" w:rsidRDefault="010D3781" w:rsidP="006E7788">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w:t>
            </w:r>
            <w:r w:rsidR="52406423" w:rsidRPr="5659255A">
              <w:rPr>
                <w:rFonts w:ascii="Arial" w:hAnsi="Arial" w:cs="Arial"/>
              </w:rPr>
              <w:t xml:space="preserve"> the ESO Licence condition F3 Part </w:t>
            </w:r>
            <w:proofErr w:type="gramStart"/>
            <w:r w:rsidR="52406423" w:rsidRPr="5659255A">
              <w:rPr>
                <w:rFonts w:ascii="Arial" w:hAnsi="Arial" w:cs="Arial"/>
              </w:rPr>
              <w:t>C</w:t>
            </w:r>
            <w:r w:rsidRPr="5659255A">
              <w:rPr>
                <w:rFonts w:ascii="Arial" w:hAnsi="Arial" w:cs="Arial"/>
              </w:rPr>
              <w:t xml:space="preserve"> </w:t>
            </w:r>
            <w:r w:rsidR="178746C4" w:rsidRPr="5659255A">
              <w:rPr>
                <w:rFonts w:ascii="Arial" w:hAnsi="Arial" w:cs="Arial"/>
              </w:rPr>
              <w:t xml:space="preserve"> Pass</w:t>
            </w:r>
            <w:proofErr w:type="gramEnd"/>
            <w:r w:rsidR="178746C4" w:rsidRPr="5659255A">
              <w:rPr>
                <w:rFonts w:ascii="Arial" w:hAnsi="Arial" w:cs="Arial"/>
              </w:rPr>
              <w:t>-through (</w:t>
            </w:r>
            <w:proofErr w:type="spellStart"/>
            <w:r w:rsidR="178746C4" w:rsidRPr="5659255A">
              <w:rPr>
                <w:rFonts w:ascii="Arial" w:hAnsi="Arial" w:cs="Arial"/>
              </w:rPr>
              <w:t>PTt</w:t>
            </w:r>
            <w:proofErr w:type="spellEnd"/>
            <w:r w:rsidR="178746C4" w:rsidRPr="5659255A">
              <w:rPr>
                <w:rFonts w:ascii="Arial" w:hAnsi="Arial" w:cs="Arial"/>
              </w:rPr>
              <w:t>);</w:t>
            </w:r>
          </w:p>
        </w:tc>
      </w:tr>
      <w:tr w:rsidR="006E7788" w14:paraId="7F1DF725" w14:textId="77777777" w:rsidTr="00123BEA">
        <w:trPr>
          <w:gridAfter w:val="1"/>
          <w:wAfter w:w="29" w:type="dxa"/>
        </w:trPr>
        <w:tc>
          <w:tcPr>
            <w:tcW w:w="2695" w:type="dxa"/>
          </w:tcPr>
          <w:p w14:paraId="25556262" w14:textId="77777777" w:rsidR="006E7788" w:rsidRDefault="006E7788" w:rsidP="006E7788">
            <w:pPr>
              <w:pStyle w:val="BodyText"/>
              <w:rPr>
                <w:rFonts w:ascii="Arial" w:hAnsi="Arial" w:cs="Arial"/>
                <w:b/>
                <w:bCs/>
              </w:rPr>
            </w:pPr>
            <w:r>
              <w:rPr>
                <w:rFonts w:ascii="Arial" w:hAnsi="Arial" w:cs="Arial"/>
                <w:b/>
                <w:bCs/>
              </w:rPr>
              <w:lastRenderedPageBreak/>
              <w:t>“Interconnector Asset Owner”</w:t>
            </w:r>
          </w:p>
        </w:tc>
        <w:tc>
          <w:tcPr>
            <w:tcW w:w="762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123BEA">
        <w:trPr>
          <w:gridAfter w:val="1"/>
          <w:wAfter w:w="29" w:type="dxa"/>
        </w:trPr>
        <w:tc>
          <w:tcPr>
            <w:tcW w:w="269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123BEA">
        <w:trPr>
          <w:gridAfter w:val="1"/>
          <w:wAfter w:w="29" w:type="dxa"/>
        </w:trPr>
        <w:tc>
          <w:tcPr>
            <w:tcW w:w="269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762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123BEA">
        <w:trPr>
          <w:gridAfter w:val="1"/>
          <w:wAfter w:w="29" w:type="dxa"/>
        </w:trPr>
        <w:tc>
          <w:tcPr>
            <w:tcW w:w="269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762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123BEA">
        <w:trPr>
          <w:gridAfter w:val="1"/>
          <w:wAfter w:w="29" w:type="dxa"/>
        </w:trPr>
        <w:tc>
          <w:tcPr>
            <w:tcW w:w="269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123BEA">
        <w:trPr>
          <w:gridAfter w:val="1"/>
          <w:wAfter w:w="29" w:type="dxa"/>
        </w:trPr>
        <w:tc>
          <w:tcPr>
            <w:tcW w:w="269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123BEA">
        <w:trPr>
          <w:gridAfter w:val="1"/>
          <w:wAfter w:w="29" w:type="dxa"/>
        </w:trPr>
        <w:tc>
          <w:tcPr>
            <w:tcW w:w="269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762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w:t>
            </w:r>
            <w:proofErr w:type="gramStart"/>
            <w:r>
              <w:rPr>
                <w:rFonts w:ascii="Arial" w:hAnsi="Arial" w:cs="Arial"/>
              </w:rPr>
              <w:t>entered into</w:t>
            </w:r>
            <w:proofErr w:type="gramEnd"/>
            <w:r>
              <w:rPr>
                <w:rFonts w:ascii="Arial" w:hAnsi="Arial" w:cs="Arial"/>
              </w:rPr>
              <w:t xml:space="preserve">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123BEA">
        <w:trPr>
          <w:gridAfter w:val="1"/>
          <w:wAfter w:w="29" w:type="dxa"/>
        </w:trPr>
        <w:tc>
          <w:tcPr>
            <w:tcW w:w="269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762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t>
            </w:r>
            <w:proofErr w:type="gramStart"/>
            <w:r>
              <w:rPr>
                <w:rFonts w:ascii="Arial" w:hAnsi="Arial" w:cs="Arial"/>
              </w:rPr>
              <w:t>whereby</w:t>
            </w:r>
            <w:proofErr w:type="gramEnd"/>
            <w:r>
              <w:rPr>
                <w:rFonts w:ascii="Arial" w:hAnsi="Arial" w:cs="Arial"/>
              </w:rPr>
              <w:t xml:space="preserve">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w:t>
            </w:r>
            <w:proofErr w:type="gramStart"/>
            <w:r>
              <w:rPr>
                <w:rFonts w:ascii="Arial" w:hAnsi="Arial" w:cs="Arial"/>
              </w:rPr>
              <w:t>completed</w:t>
            </w:r>
            <w:proofErr w:type="gramEnd"/>
            <w:r>
              <w:rPr>
                <w:rFonts w:ascii="Arial" w:hAnsi="Arial" w:cs="Arial"/>
              </w:rPr>
              <w:t xml:space="preserve"> prior to connection and/or use of </w:t>
            </w:r>
            <w:proofErr w:type="gramStart"/>
            <w:r>
              <w:rPr>
                <w:rFonts w:ascii="Arial" w:hAnsi="Arial" w:cs="Arial"/>
              </w:rPr>
              <w:t>system;</w:t>
            </w:r>
            <w:proofErr w:type="gramEnd"/>
          </w:p>
          <w:p w14:paraId="6A6897D1" w14:textId="77777777" w:rsidR="006E7788" w:rsidRDefault="006E7788" w:rsidP="006E7788">
            <w:pPr>
              <w:jc w:val="both"/>
              <w:rPr>
                <w:rFonts w:ascii="Arial" w:hAnsi="Arial" w:cs="Arial"/>
              </w:rPr>
            </w:pPr>
          </w:p>
        </w:tc>
      </w:tr>
      <w:tr w:rsidR="006E7788" w14:paraId="5D6E37CE" w14:textId="77777777" w:rsidTr="00123BEA">
        <w:trPr>
          <w:gridAfter w:val="1"/>
          <w:wAfter w:w="29" w:type="dxa"/>
        </w:trPr>
        <w:tc>
          <w:tcPr>
            <w:tcW w:w="269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762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123BEA">
        <w:trPr>
          <w:gridAfter w:val="1"/>
          <w:wAfter w:w="29" w:type="dxa"/>
        </w:trPr>
        <w:tc>
          <w:tcPr>
            <w:tcW w:w="269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lastRenderedPageBreak/>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123BEA">
        <w:trPr>
          <w:gridAfter w:val="1"/>
          <w:wAfter w:w="29" w:type="dxa"/>
        </w:trPr>
        <w:tc>
          <w:tcPr>
            <w:tcW w:w="269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123BEA">
        <w:trPr>
          <w:gridAfter w:val="1"/>
          <w:wAfter w:w="29" w:type="dxa"/>
        </w:trPr>
        <w:tc>
          <w:tcPr>
            <w:tcW w:w="269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123BEA">
        <w:trPr>
          <w:gridAfter w:val="1"/>
          <w:wAfter w:w="29" w:type="dxa"/>
        </w:trPr>
        <w:tc>
          <w:tcPr>
            <w:tcW w:w="269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w:t>
            </w:r>
            <w:proofErr w:type="gramStart"/>
            <w:r>
              <w:rPr>
                <w:rFonts w:ascii="Arial" w:hAnsi="Arial" w:cs="Arial"/>
              </w:rPr>
              <w:t>as a result of</w:t>
            </w:r>
            <w:proofErr w:type="gramEnd"/>
            <w:r>
              <w:rPr>
                <w:rFonts w:ascii="Arial" w:hAnsi="Arial" w:cs="Arial"/>
              </w:rPr>
              <w:t xml:space="preserve">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proofErr w:type="gramStart"/>
            <w:r w:rsidRPr="007454CC">
              <w:rPr>
                <w:rFonts w:ascii="Arial" w:hAnsi="Arial" w:cs="Arial"/>
                <w:b/>
              </w:rPr>
              <w:t>Deenergisation</w:t>
            </w:r>
            <w:proofErr w:type="spellEnd"/>
            <w:r>
              <w:rPr>
                <w:rFonts w:ascii="Arial" w:hAnsi="Arial" w:cs="Arial"/>
              </w:rPr>
              <w:t>;</w:t>
            </w:r>
            <w:proofErr w:type="gram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6E7788" w:rsidRDefault="4B9E9046" w:rsidP="006E7788">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proofErr w:type="gramStart"/>
            <w:r w:rsidRPr="5659255A">
              <w:rPr>
                <w:rFonts w:ascii="Arial" w:hAnsi="Arial" w:cs="Arial"/>
                <w:b/>
                <w:bCs/>
              </w:rPr>
              <w:t xml:space="preserve">National </w:t>
            </w:r>
            <w:r w:rsidR="0FA24FA5" w:rsidRPr="5659255A">
              <w:rPr>
                <w:rFonts w:ascii="Arial" w:hAnsi="Arial" w:cs="Arial"/>
                <w:b/>
                <w:bCs/>
              </w:rPr>
              <w:t xml:space="preserve"> Electricity</w:t>
            </w:r>
            <w:proofErr w:type="gramEnd"/>
            <w:r w:rsidRPr="5659255A">
              <w:rPr>
                <w:rFonts w:ascii="Arial" w:hAnsi="Arial" w:cs="Arial"/>
                <w:b/>
                <w:bCs/>
              </w:rPr>
              <w:t xml:space="preserve"> Transmission System</w:t>
            </w:r>
            <w:r w:rsidRPr="5659255A">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123BEA">
        <w:trPr>
          <w:gridAfter w:val="1"/>
          <w:wAfter w:w="29" w:type="dxa"/>
        </w:trPr>
        <w:tc>
          <w:tcPr>
            <w:tcW w:w="269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w:t>
            </w:r>
            <w:proofErr w:type="gramStart"/>
            <w:r w:rsidRPr="006A707F">
              <w:rPr>
                <w:rFonts w:ascii="Arial" w:hAnsi="Arial" w:cs="Arial"/>
              </w:rPr>
              <w:t>as a result of</w:t>
            </w:r>
            <w:proofErr w:type="gramEnd"/>
            <w:r w:rsidRPr="006A707F">
              <w:rPr>
                <w:rFonts w:ascii="Arial" w:hAnsi="Arial" w:cs="Arial"/>
              </w:rPr>
              <w:t xml:space="preserve">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4.75pt" o:ole="">
                  <v:imagedata r:id="rId16" o:title=""/>
                </v:shape>
                <o:OLEObject Type="Embed" ProgID="Equation.3" ShapeID="_x0000_i1025" DrawAspect="Content" ObjectID="_1808747987"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5pt;height:54pt" o:ole="">
                  <v:imagedata r:id="rId18" o:title=""/>
                </v:shape>
                <o:OLEObject Type="Embed" ProgID="Equation.3" ShapeID="_x0000_i1026" DrawAspect="Content" ObjectID="_1808747988"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w:t>
            </w:r>
            <w:proofErr w:type="gramStart"/>
            <w:r w:rsidRPr="006A707F">
              <w:rPr>
                <w:rFonts w:ascii="Arial" w:hAnsi="Arial" w:cs="Arial"/>
              </w:rPr>
              <w:t>as a result of</w:t>
            </w:r>
            <w:proofErr w:type="gramEnd"/>
            <w:r w:rsidRPr="006A707F">
              <w:rPr>
                <w:rFonts w:ascii="Arial" w:hAnsi="Arial" w:cs="Arial"/>
              </w:rPr>
              <w:t xml:space="preserve"> </w:t>
            </w:r>
            <w:r>
              <w:rPr>
                <w:rFonts w:ascii="Arial" w:hAnsi="Arial" w:cs="Arial"/>
              </w:rPr>
              <w:t xml:space="preserve">either </w:t>
            </w:r>
            <w:proofErr w:type="gramStart"/>
            <w:r w:rsidRPr="006A707F">
              <w:rPr>
                <w:rFonts w:ascii="Arial" w:hAnsi="Arial" w:cs="Arial"/>
              </w:rPr>
              <w:t xml:space="preserve">an  </w:t>
            </w:r>
            <w:r w:rsidRPr="006A707F">
              <w:rPr>
                <w:rFonts w:ascii="Arial" w:hAnsi="Arial" w:cs="Arial"/>
                <w:b/>
              </w:rPr>
              <w:t>Emergency</w:t>
            </w:r>
            <w:proofErr w:type="gramEnd"/>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5pt;height:53.25pt" o:ole="">
                  <v:imagedata r:id="rId27" o:title=""/>
                </v:shape>
                <o:OLEObject Type="Embed" ProgID="Equation.3" ShapeID="_x0000_i1027" DrawAspect="Content" ObjectID="_1808747989" r:id="rId28"/>
              </w:object>
            </w:r>
          </w:p>
          <w:p w14:paraId="5E6BEC52"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6" w:name="OLE_LINK1"/>
            <w:r w:rsidRPr="006A707F">
              <w:rPr>
                <w:rFonts w:ascii="Arial" w:hAnsi="Arial" w:cs="Arial"/>
                <w:b/>
              </w:rPr>
              <w:t>Relevant Interruption</w:t>
            </w:r>
            <w:bookmarkEnd w:id="66"/>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 xml:space="preserve">occurs to give a daily £ per MW </w:t>
            </w:r>
            <w:proofErr w:type="gramStart"/>
            <w:r w:rsidRPr="006A707F">
              <w:rPr>
                <w:rFonts w:ascii="Arial" w:hAnsi="Arial" w:cs="Arial"/>
              </w:rPr>
              <w:t>rate;</w:t>
            </w:r>
            <w:proofErr w:type="gramEnd"/>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proofErr w:type="gramStart"/>
            <w:r w:rsidRPr="006A707F">
              <w:rPr>
                <w:rFonts w:ascii="Arial" w:hAnsi="Arial" w:cs="Arial"/>
              </w:rPr>
              <w:t>occurs;</w:t>
            </w:r>
            <w:proofErr w:type="gramEnd"/>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proofErr w:type="gramStart"/>
            <w:r w:rsidRPr="00F96CF5">
              <w:rPr>
                <w:rFonts w:ascii="Arial" w:hAnsi="Arial" w:cs="Arial"/>
                <w:b/>
              </w:rPr>
              <w:t>Associated  Export</w:t>
            </w:r>
            <w:proofErr w:type="gramEnd"/>
            <w:r w:rsidRPr="00F96CF5">
              <w:rPr>
                <w:rFonts w:ascii="Arial" w:hAnsi="Arial" w:cs="Arial"/>
                <w:b/>
              </w:rPr>
              <w:t xml:space="preserve"> </w:t>
            </w:r>
            <w:r>
              <w:rPr>
                <w:rFonts w:ascii="Arial" w:hAnsi="Arial" w:cs="Arial"/>
                <w:b/>
              </w:rPr>
              <w:t xml:space="preserve">BM </w:t>
            </w:r>
            <w:proofErr w:type="gramStart"/>
            <w:r>
              <w:rPr>
                <w:rFonts w:ascii="Arial" w:hAnsi="Arial" w:cs="Arial"/>
                <w:b/>
              </w:rPr>
              <w:t xml:space="preserve">Units </w:t>
            </w:r>
            <w:r>
              <w:rPr>
                <w:rFonts w:ascii="Arial" w:hAnsi="Arial" w:cs="Arial"/>
              </w:rPr>
              <w:t>,</w:t>
            </w:r>
            <w:proofErr w:type="gramEnd"/>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 xml:space="preserve">Connection </w:t>
            </w:r>
            <w:proofErr w:type="gramStart"/>
            <w:r w:rsidRPr="006A707F">
              <w:rPr>
                <w:rFonts w:ascii="Arial" w:hAnsi="Arial" w:cs="Arial"/>
                <w:b/>
                <w:bCs/>
              </w:rPr>
              <w:t>Site;</w:t>
            </w:r>
            <w:proofErr w:type="gramEnd"/>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 xml:space="preserve">Balancing and Settlement </w:t>
            </w:r>
            <w:proofErr w:type="gramStart"/>
            <w:r w:rsidRPr="006A707F">
              <w:rPr>
                <w:rFonts w:ascii="Arial" w:hAnsi="Arial" w:cs="Arial"/>
                <w:b/>
              </w:rPr>
              <w:t>Code;</w:t>
            </w:r>
            <w:proofErr w:type="gramEnd"/>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123BEA">
        <w:trPr>
          <w:gridAfter w:val="1"/>
          <w:wAfter w:w="29" w:type="dxa"/>
        </w:trPr>
        <w:tc>
          <w:tcPr>
            <w:tcW w:w="269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762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has </w:t>
            </w:r>
            <w:proofErr w:type="gramStart"/>
            <w:r w:rsidRPr="00027F0D">
              <w:rPr>
                <w:rFonts w:ascii="Arial" w:hAnsi="Arial" w:cs="Arial"/>
                <w:szCs w:val="22"/>
                <w:lang w:eastAsia="en-GB"/>
              </w:rPr>
              <w:t>ended;</w:t>
            </w:r>
            <w:proofErr w:type="gramEnd"/>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 xml:space="preserve">arising </w:t>
            </w:r>
            <w:proofErr w:type="gramStart"/>
            <w:r w:rsidRPr="00027F0D">
              <w:rPr>
                <w:rFonts w:ascii="Arial" w:hAnsi="Arial" w:cs="Arial"/>
                <w:szCs w:val="22"/>
                <w:lang w:eastAsia="en-GB"/>
              </w:rPr>
              <w:t>as a result of</w:t>
            </w:r>
            <w:proofErr w:type="gramEnd"/>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lastRenderedPageBreak/>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6E7788" w:rsidRPr="00027F0D" w:rsidRDefault="4B9E9046" w:rsidP="5659255A">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 xml:space="preserve">User Emergency </w:t>
            </w:r>
            <w:proofErr w:type="spellStart"/>
            <w:r w:rsidRPr="5659255A">
              <w:rPr>
                <w:rFonts w:ascii="Arial" w:hAnsi="Arial" w:cs="Arial"/>
                <w:b/>
                <w:bCs/>
                <w:lang w:eastAsia="en-GB"/>
              </w:rPr>
              <w:t>Deenergisation</w:t>
            </w:r>
            <w:proofErr w:type="spellEnd"/>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 xml:space="preserve">National </w:t>
            </w:r>
            <w:r w:rsidR="5BDD353B" w:rsidRPr="5659255A">
              <w:rPr>
                <w:rFonts w:ascii="Arial" w:hAnsi="Arial" w:cs="Arial"/>
                <w:b/>
                <w:bCs/>
                <w:lang w:eastAsia="en-GB"/>
              </w:rPr>
              <w:t xml:space="preserve"> Electricity</w:t>
            </w:r>
            <w:r w:rsidRPr="5659255A">
              <w:rPr>
                <w:rFonts w:ascii="Arial" w:hAnsi="Arial" w:cs="Arial"/>
                <w:b/>
                <w:bCs/>
                <w:lang w:eastAsia="en-GB"/>
              </w:rPr>
              <w:t xml:space="preserve"> Transmission System</w:t>
            </w:r>
            <w:r w:rsidRPr="5659255A">
              <w:rPr>
                <w:rFonts w:ascii="Arial" w:hAnsi="Arial" w:cs="Arial"/>
                <w:lang w:eastAsia="en-GB"/>
              </w:rPr>
              <w:t xml:space="preserve"> giving rise to the </w:t>
            </w:r>
            <w:r w:rsidRPr="5659255A">
              <w:rPr>
                <w:rFonts w:ascii="Arial" w:hAnsi="Arial" w:cs="Arial"/>
                <w:b/>
                <w:bCs/>
                <w:lang w:eastAsia="en-GB"/>
              </w:rPr>
              <w:t xml:space="preserve">User Emergency </w:t>
            </w:r>
            <w:proofErr w:type="spellStart"/>
            <w:r w:rsidRPr="5659255A">
              <w:rPr>
                <w:rFonts w:ascii="Arial" w:hAnsi="Arial" w:cs="Arial"/>
                <w:b/>
                <w:bCs/>
                <w:lang w:eastAsia="en-GB"/>
              </w:rPr>
              <w:t>Denergisation</w:t>
            </w:r>
            <w:proofErr w:type="spellEnd"/>
            <w:r w:rsidRPr="5659255A">
              <w:rPr>
                <w:rFonts w:ascii="Arial" w:hAnsi="Arial" w:cs="Arial"/>
                <w:lang w:eastAsia="en-GB"/>
              </w:rPr>
              <w:t xml:space="preserve"> is resolved,  which shall be measured in:</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 xml:space="preserve">24 </w:t>
            </w:r>
            <w:r>
              <w:rPr>
                <w:rFonts w:ascii="Arial" w:hAnsi="Arial" w:cs="Arial"/>
                <w:szCs w:val="22"/>
                <w:lang w:eastAsia="en-GB"/>
              </w:rPr>
              <w:t xml:space="preserve">                </w:t>
            </w:r>
            <w:r w:rsidRPr="00027F0D">
              <w:rPr>
                <w:rFonts w:ascii="Arial" w:hAnsi="Arial" w:cs="Arial"/>
                <w:szCs w:val="22"/>
                <w:lang w:eastAsia="en-GB"/>
              </w:rPr>
              <w:t>hour</w:t>
            </w:r>
            <w:proofErr w:type="gramEnd"/>
            <w:r w:rsidRPr="00027F0D">
              <w:rPr>
                <w:rFonts w:ascii="Arial" w:hAnsi="Arial" w:cs="Arial"/>
                <w:szCs w:val="22"/>
                <w:lang w:eastAsia="en-GB"/>
              </w:rPr>
              <w:t xml:space="preserve">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24 hour</w:t>
            </w:r>
            <w:proofErr w:type="gramEnd"/>
            <w:r w:rsidRPr="00027F0D">
              <w:rPr>
                <w:rFonts w:ascii="Arial" w:hAnsi="Arial" w:cs="Arial"/>
                <w:szCs w:val="22"/>
                <w:lang w:eastAsia="en-GB"/>
              </w:rPr>
              <w:t xml:space="preserve">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123BEA">
        <w:trPr>
          <w:gridAfter w:val="1"/>
          <w:wAfter w:w="29" w:type="dxa"/>
        </w:trPr>
        <w:tc>
          <w:tcPr>
            <w:tcW w:w="269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w:t>
            </w:r>
            <w:proofErr w:type="spellStart"/>
            <w:r>
              <w:rPr>
                <w:rFonts w:ascii="Arial" w:hAnsi="Arial" w:cs="Arial"/>
                <w:b/>
                <w:bCs/>
              </w:rPr>
              <w:t>Intertrip</w:t>
            </w:r>
            <w:proofErr w:type="spellEnd"/>
            <w:r>
              <w:rPr>
                <w:rFonts w:ascii="Arial" w:hAnsi="Arial" w:cs="Arial"/>
                <w:b/>
                <w:bCs/>
              </w:rPr>
              <w:t xml:space="preserve"> Contracted Unit"</w:t>
            </w:r>
          </w:p>
        </w:tc>
        <w:tc>
          <w:tcPr>
            <w:tcW w:w="762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 xml:space="preserve">Power Park </w:t>
            </w:r>
            <w:proofErr w:type="gramStart"/>
            <w:r>
              <w:rPr>
                <w:rFonts w:ascii="Arial" w:hAnsi="Arial" w:cs="Arial"/>
                <w:b/>
              </w:rPr>
              <w:t>Module</w:t>
            </w:r>
            <w:r>
              <w:rPr>
                <w:rFonts w:ascii="Arial" w:hAnsi="Arial" w:cs="Arial"/>
              </w:rPr>
              <w:t>,  the</w:t>
            </w:r>
            <w:proofErr w:type="gramEnd"/>
            <w:r>
              <w:rPr>
                <w:rFonts w:ascii="Arial" w:hAnsi="Arial" w:cs="Arial"/>
              </w:rPr>
              <w:t xml:space="preserv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123BEA">
        <w:trPr>
          <w:gridAfter w:val="1"/>
          <w:wAfter w:w="29" w:type="dxa"/>
        </w:trPr>
        <w:tc>
          <w:tcPr>
            <w:tcW w:w="2695" w:type="dxa"/>
          </w:tcPr>
          <w:p w14:paraId="1CC2B94E" w14:textId="77777777" w:rsidR="006E7788" w:rsidRDefault="006E7788" w:rsidP="006E7788">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7625" w:type="dxa"/>
          </w:tcPr>
          <w:p w14:paraId="754BB9B4" w14:textId="77777777" w:rsidR="006E7788" w:rsidRDefault="006E7788" w:rsidP="006E7788">
            <w:pPr>
              <w:rPr>
                <w:rFonts w:ascii="Arial" w:hAnsi="Arial" w:cs="Arial"/>
              </w:rPr>
            </w:pPr>
            <w:r>
              <w:rPr>
                <w:rFonts w:ascii="Arial" w:hAnsi="Arial" w:cs="Arial"/>
              </w:rPr>
              <w:t>as defined in Paragraph 4.2A.4(c</w:t>
            </w:r>
            <w:proofErr w:type="gramStart"/>
            <w:r>
              <w:rPr>
                <w:rFonts w:ascii="Arial" w:hAnsi="Arial" w:cs="Arial"/>
              </w:rPr>
              <w:t>);</w:t>
            </w:r>
            <w:proofErr w:type="gramEnd"/>
          </w:p>
          <w:p w14:paraId="75201C75" w14:textId="77777777" w:rsidR="006E7788" w:rsidRDefault="006E7788" w:rsidP="006E7788">
            <w:pPr>
              <w:rPr>
                <w:rFonts w:ascii="Arial" w:hAnsi="Arial" w:cs="Arial"/>
              </w:rPr>
            </w:pPr>
          </w:p>
        </w:tc>
      </w:tr>
      <w:tr w:rsidR="006E7788" w14:paraId="3EE38376" w14:textId="77777777" w:rsidTr="00123BEA">
        <w:trPr>
          <w:gridAfter w:val="1"/>
          <w:wAfter w:w="29" w:type="dxa"/>
        </w:trPr>
        <w:tc>
          <w:tcPr>
            <w:tcW w:w="2695" w:type="dxa"/>
          </w:tcPr>
          <w:p w14:paraId="0B5A20A0" w14:textId="5637C8CD" w:rsidR="006E7788" w:rsidRDefault="006E7788" w:rsidP="006E7788">
            <w:pPr>
              <w:pStyle w:val="BodyText"/>
              <w:spacing w:line="240" w:lineRule="atLeast"/>
              <w:rPr>
                <w:rFonts w:ascii="Arial" w:hAnsi="Arial" w:cs="Arial"/>
                <w:b/>
                <w:bCs/>
                <w:color w:val="000000"/>
                <w:w w:val="0"/>
              </w:rPr>
            </w:pPr>
            <w:bookmarkStart w:id="67" w:name="_DV_C135"/>
            <w:r>
              <w:rPr>
                <w:rFonts w:ascii="Arial" w:hAnsi="Arial" w:cs="Arial"/>
                <w:b/>
                <w:bCs/>
              </w:rPr>
              <w:t xml:space="preserve"> "Isolation"</w:t>
            </w:r>
            <w:bookmarkEnd w:id="67"/>
          </w:p>
        </w:tc>
        <w:tc>
          <w:tcPr>
            <w:tcW w:w="7625" w:type="dxa"/>
          </w:tcPr>
          <w:p w14:paraId="1BA25D57" w14:textId="77777777" w:rsidR="006E7788" w:rsidRDefault="006E7788" w:rsidP="006E7788">
            <w:pPr>
              <w:pStyle w:val="BodyText"/>
              <w:jc w:val="both"/>
              <w:rPr>
                <w:rFonts w:ascii="Arial" w:hAnsi="Arial" w:cs="Arial"/>
                <w:color w:val="000000"/>
                <w:w w:val="0"/>
              </w:rPr>
            </w:pPr>
            <w:bookmarkStart w:id="68" w:name="_DV_C136"/>
            <w:r>
              <w:rPr>
                <w:rFonts w:ascii="Arial" w:hAnsi="Arial" w:cs="Arial"/>
              </w:rPr>
              <w:t xml:space="preserve">as defined in the </w:t>
            </w:r>
            <w:r>
              <w:rPr>
                <w:rFonts w:ascii="Arial" w:hAnsi="Arial" w:cs="Arial"/>
                <w:b/>
              </w:rPr>
              <w:t>Grid Code</w:t>
            </w:r>
            <w:r>
              <w:rPr>
                <w:rFonts w:ascii="Arial" w:hAnsi="Arial" w:cs="Arial"/>
              </w:rPr>
              <w:t>;</w:t>
            </w:r>
            <w:bookmarkEnd w:id="68"/>
          </w:p>
        </w:tc>
      </w:tr>
      <w:tr w:rsidR="5659255A" w14:paraId="3C799188" w14:textId="77777777" w:rsidTr="00123BEA">
        <w:trPr>
          <w:gridAfter w:val="1"/>
          <w:wAfter w:w="29" w:type="dxa"/>
          <w:trHeight w:val="300"/>
        </w:trPr>
        <w:tc>
          <w:tcPr>
            <w:tcW w:w="2695" w:type="dxa"/>
          </w:tcPr>
          <w:p w14:paraId="27DA700E" w14:textId="14DC6196" w:rsidR="732150BC" w:rsidRDefault="732150BC" w:rsidP="00123BEA">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732150BC" w:rsidRDefault="732150BC" w:rsidP="00123BEA">
            <w:pPr>
              <w:pStyle w:val="BodyText"/>
              <w:jc w:val="both"/>
              <w:rPr>
                <w:rFonts w:ascii="Arial" w:hAnsi="Arial" w:cs="Arial"/>
              </w:rPr>
            </w:pPr>
            <w:r w:rsidRPr="5659255A">
              <w:rPr>
                <w:rFonts w:ascii="Arial" w:hAnsi="Arial" w:cs="Arial"/>
              </w:rPr>
              <w:t xml:space="preserve">Independent System Operator and Planner, </w:t>
            </w:r>
            <w:r w:rsidR="64813199" w:rsidRPr="5659255A">
              <w:rPr>
                <w:rFonts w:ascii="Arial" w:hAnsi="Arial" w:cs="Arial"/>
              </w:rPr>
              <w:t xml:space="preserve">means a person designated by the </w:t>
            </w:r>
            <w:r w:rsidR="007553E5" w:rsidRPr="5659255A">
              <w:rPr>
                <w:rFonts w:ascii="Arial" w:hAnsi="Arial" w:cs="Arial"/>
              </w:rPr>
              <w:t>Secretary</w:t>
            </w:r>
            <w:r w:rsidR="64813199" w:rsidRPr="5659255A">
              <w:rPr>
                <w:rFonts w:ascii="Arial" w:hAnsi="Arial" w:cs="Arial"/>
              </w:rPr>
              <w:t xml:space="preserve"> of State under section 162 of the Energy Act 2023 as the holder </w:t>
            </w:r>
            <w:r w:rsidR="64813199" w:rsidRPr="5659255A">
              <w:rPr>
                <w:rFonts w:ascii="Arial" w:hAnsi="Arial" w:cs="Arial"/>
              </w:rPr>
              <w:lastRenderedPageBreak/>
              <w:t xml:space="preserve">of the </w:t>
            </w:r>
            <w:r w:rsidR="64813199" w:rsidRPr="5659255A">
              <w:rPr>
                <w:rFonts w:ascii="Arial" w:hAnsi="Arial" w:cs="Arial"/>
                <w:b/>
                <w:bCs/>
              </w:rPr>
              <w:t>ESO Licence</w:t>
            </w:r>
            <w:r w:rsidR="64813199" w:rsidRPr="5659255A">
              <w:rPr>
                <w:rFonts w:ascii="Arial" w:hAnsi="Arial" w:cs="Arial"/>
              </w:rPr>
              <w:t xml:space="preserve">, and the </w:t>
            </w:r>
            <w:r w:rsidR="64813199" w:rsidRPr="5659255A">
              <w:rPr>
                <w:rFonts w:ascii="Arial" w:hAnsi="Arial" w:cs="Arial"/>
                <w:b/>
                <w:bCs/>
              </w:rPr>
              <w:t>GSP Licence</w:t>
            </w:r>
            <w:r w:rsidR="64813199" w:rsidRPr="5659255A">
              <w:rPr>
                <w:rFonts w:ascii="Arial" w:hAnsi="Arial" w:cs="Arial"/>
              </w:rPr>
              <w:t>. For the time being th</w:t>
            </w:r>
            <w:r w:rsidR="004791AE" w:rsidRPr="5659255A">
              <w:rPr>
                <w:rFonts w:ascii="Arial" w:hAnsi="Arial" w:cs="Arial"/>
              </w:rPr>
              <w:t xml:space="preserve">at person is </w:t>
            </w:r>
            <w:r w:rsidR="004791AE" w:rsidRPr="5659255A">
              <w:rPr>
                <w:rFonts w:ascii="Arial" w:hAnsi="Arial" w:cs="Arial"/>
                <w:b/>
                <w:bCs/>
              </w:rPr>
              <w:t>NESO</w:t>
            </w:r>
            <w:r w:rsidR="00C5038F">
              <w:rPr>
                <w:rFonts w:ascii="Arial" w:hAnsi="Arial" w:cs="Arial"/>
                <w:b/>
                <w:bCs/>
              </w:rPr>
              <w:t>;</w:t>
            </w:r>
          </w:p>
        </w:tc>
      </w:tr>
      <w:tr w:rsidR="006E7788" w14:paraId="3DC15CB9" w14:textId="77777777" w:rsidTr="00123BEA">
        <w:trPr>
          <w:gridAfter w:val="1"/>
          <w:wAfter w:w="29" w:type="dxa"/>
        </w:trPr>
        <w:tc>
          <w:tcPr>
            <w:tcW w:w="2695" w:type="dxa"/>
          </w:tcPr>
          <w:p w14:paraId="393709D4" w14:textId="77777777" w:rsidR="006E7788" w:rsidRDefault="006E7788" w:rsidP="006E7788">
            <w:pPr>
              <w:pStyle w:val="BodyText"/>
              <w:rPr>
                <w:rFonts w:ascii="Arial" w:hAnsi="Arial" w:cs="Arial"/>
                <w:b/>
                <w:bCs/>
              </w:rPr>
            </w:pPr>
            <w:r>
              <w:rPr>
                <w:rFonts w:ascii="Arial" w:hAnsi="Arial" w:cs="Arial"/>
                <w:b/>
                <w:bCs/>
              </w:rPr>
              <w:lastRenderedPageBreak/>
              <w:t>"Joint System Incident"</w:t>
            </w:r>
          </w:p>
        </w:tc>
        <w:tc>
          <w:tcPr>
            <w:tcW w:w="762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123BEA">
        <w:trPr>
          <w:gridAfter w:val="1"/>
          <w:wAfter w:w="29" w:type="dxa"/>
        </w:trPr>
        <w:tc>
          <w:tcPr>
            <w:tcW w:w="269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123BEA">
        <w:trPr>
          <w:gridAfter w:val="1"/>
          <w:wAfter w:w="29" w:type="dxa"/>
        </w:trPr>
        <w:tc>
          <w:tcPr>
            <w:tcW w:w="269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 xml:space="preserve">Construction </w:t>
            </w:r>
            <w:proofErr w:type="gramStart"/>
            <w:r w:rsidRPr="00F97FB3">
              <w:rPr>
                <w:rFonts w:ascii="Arial" w:hAnsi="Arial" w:cs="Arial"/>
                <w:b/>
              </w:rPr>
              <w:t>Agreement</w:t>
            </w:r>
            <w:r>
              <w:rPr>
                <w:rFonts w:ascii="Arial" w:hAnsi="Arial" w:cs="Arial"/>
              </w:rPr>
              <w:t>;</w:t>
            </w:r>
            <w:proofErr w:type="gramEnd"/>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123BEA">
        <w:trPr>
          <w:gridAfter w:val="1"/>
          <w:wAfter w:w="29" w:type="dxa"/>
        </w:trPr>
        <w:tc>
          <w:tcPr>
            <w:tcW w:w="269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 xml:space="preserve">onsents </w:t>
            </w:r>
            <w:proofErr w:type="gramStart"/>
            <w:r w:rsidRPr="00A517B1">
              <w:rPr>
                <w:rFonts w:ascii="Arial" w:hAnsi="Arial" w:cs="Arial"/>
                <w:b/>
                <w:szCs w:val="22"/>
              </w:rPr>
              <w:t>In</w:t>
            </w:r>
            <w:proofErr w:type="gramEnd"/>
            <w:r w:rsidRPr="00A517B1">
              <w:rPr>
                <w:rFonts w:ascii="Arial" w:hAnsi="Arial" w:cs="Arial"/>
                <w:b/>
                <w:szCs w:val="22"/>
              </w:rPr>
              <w:t xml:space="preserve"> Place Date</w:t>
            </w:r>
            <w:r>
              <w:rPr>
                <w:rFonts w:ascii="Arial" w:hAnsi="Arial" w:cs="Arial"/>
                <w:szCs w:val="22"/>
              </w:rPr>
              <w:t>”</w:t>
            </w:r>
          </w:p>
        </w:tc>
        <w:tc>
          <w:tcPr>
            <w:tcW w:w="762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 xml:space="preserve">Key </w:t>
            </w:r>
            <w:proofErr w:type="gramStart"/>
            <w:r w:rsidRPr="000D47F3">
              <w:rPr>
                <w:rFonts w:ascii="Arial" w:hAnsi="Arial" w:cs="Arial"/>
                <w:b/>
                <w:szCs w:val="22"/>
              </w:rPr>
              <w:t>Consents</w:t>
            </w:r>
            <w:r>
              <w:rPr>
                <w:rFonts w:ascii="Arial" w:hAnsi="Arial" w:cs="Arial"/>
                <w:szCs w:val="22"/>
              </w:rPr>
              <w:t>;</w:t>
            </w:r>
            <w:proofErr w:type="gramEnd"/>
          </w:p>
          <w:p w14:paraId="1F6E21A7" w14:textId="77777777" w:rsidR="006E7788" w:rsidRPr="0000119F" w:rsidRDefault="006E7788" w:rsidP="006E7788">
            <w:pPr>
              <w:jc w:val="both"/>
              <w:rPr>
                <w:rFonts w:ascii="Arial" w:hAnsi="Arial" w:cs="Arial"/>
                <w:szCs w:val="22"/>
              </w:rPr>
            </w:pPr>
          </w:p>
        </w:tc>
      </w:tr>
      <w:tr w:rsidR="006E7788" w14:paraId="5297EA67" w14:textId="77777777" w:rsidTr="00123BEA">
        <w:trPr>
          <w:gridAfter w:val="1"/>
          <w:wAfter w:w="29" w:type="dxa"/>
        </w:trPr>
        <w:tc>
          <w:tcPr>
            <w:tcW w:w="269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762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123BEA">
        <w:trPr>
          <w:gridAfter w:val="1"/>
          <w:wAfter w:w="29" w:type="dxa"/>
        </w:trPr>
        <w:tc>
          <w:tcPr>
            <w:tcW w:w="269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123BEA">
        <w:trPr>
          <w:gridAfter w:val="1"/>
          <w:wAfter w:w="29" w:type="dxa"/>
        </w:trPr>
        <w:tc>
          <w:tcPr>
            <w:tcW w:w="269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762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123BEA">
        <w:trPr>
          <w:gridAfter w:val="1"/>
          <w:wAfter w:w="29" w:type="dxa"/>
        </w:trPr>
        <w:tc>
          <w:tcPr>
            <w:tcW w:w="269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proofErr w:type="gramStart"/>
            <w:r>
              <w:rPr>
                <w:rFonts w:ascii="Arial" w:hAnsi="Arial" w:cs="Arial"/>
                <w:b/>
                <w:lang w:val="en-US"/>
              </w:rPr>
              <w:t>CUSC</w:t>
            </w:r>
            <w:bookmarkStart w:id="69" w:name="_BPDCI_72"/>
            <w:r w:rsidRPr="004D379C">
              <w:rPr>
                <w:rFonts w:ascii="Arial" w:hAnsi="Arial" w:cs="Arial"/>
                <w:lang w:val="en-US"/>
              </w:rPr>
              <w:t>;</w:t>
            </w:r>
            <w:bookmarkEnd w:id="69"/>
            <w:proofErr w:type="gramEnd"/>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123BEA">
        <w:trPr>
          <w:gridAfter w:val="1"/>
          <w:wAfter w:w="29" w:type="dxa"/>
        </w:trPr>
        <w:tc>
          <w:tcPr>
            <w:tcW w:w="269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Block Offer"</w:t>
            </w:r>
          </w:p>
        </w:tc>
        <w:tc>
          <w:tcPr>
            <w:tcW w:w="762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70" w:name="_BPDCD_73"/>
            <w:r w:rsidRPr="004D379C">
              <w:rPr>
                <w:rFonts w:ascii="Arial Bold" w:hAnsi="Arial Bold" w:cs="Arial"/>
                <w:b/>
                <w:lang w:val="en-US"/>
              </w:rPr>
              <w:t xml:space="preserve">The Company </w:t>
            </w:r>
            <w:bookmarkEnd w:id="70"/>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 xml:space="preserve">LDTEC </w:t>
            </w:r>
            <w:proofErr w:type="gramStart"/>
            <w:r>
              <w:rPr>
                <w:rFonts w:ascii="Arial" w:hAnsi="Arial" w:cs="Arial"/>
                <w:b/>
                <w:lang w:val="en-US"/>
              </w:rPr>
              <w:t>Request</w:t>
            </w:r>
            <w:bookmarkStart w:id="71" w:name="_BPDCI_75"/>
            <w:r w:rsidRPr="004D379C">
              <w:rPr>
                <w:rFonts w:ascii="Arial" w:hAnsi="Arial" w:cs="Arial"/>
                <w:lang w:val="en-US"/>
              </w:rPr>
              <w:t>;</w:t>
            </w:r>
            <w:bookmarkEnd w:id="71"/>
            <w:proofErr w:type="gramEnd"/>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123BEA">
        <w:trPr>
          <w:gridAfter w:val="1"/>
          <w:wAfter w:w="29" w:type="dxa"/>
        </w:trPr>
        <w:tc>
          <w:tcPr>
            <w:tcW w:w="269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72"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72"/>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73" w:name="_BPDCI_78"/>
            <w:r w:rsidRPr="004D379C">
              <w:rPr>
                <w:rFonts w:ascii="Arial" w:hAnsi="Arial" w:cs="Arial"/>
                <w:lang w:val="en-US"/>
              </w:rPr>
              <w:t>;</w:t>
            </w:r>
            <w:bookmarkEnd w:id="73"/>
          </w:p>
        </w:tc>
      </w:tr>
      <w:tr w:rsidR="006E7788" w14:paraId="595E15A7" w14:textId="77777777" w:rsidTr="00123BEA">
        <w:trPr>
          <w:gridAfter w:val="1"/>
          <w:wAfter w:w="29" w:type="dxa"/>
        </w:trPr>
        <w:tc>
          <w:tcPr>
            <w:tcW w:w="269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4" w:name="_BPDCD_79"/>
            <w:r w:rsidRPr="004D379C">
              <w:rPr>
                <w:rFonts w:ascii="Arial Bold" w:hAnsi="Arial Bold" w:cs="Arial"/>
                <w:b/>
                <w:lang w:val="en-US"/>
              </w:rPr>
              <w:t>The Company</w:t>
            </w:r>
            <w:bookmarkEnd w:id="74"/>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5" w:name="_BPDCI_81"/>
            <w:r w:rsidRPr="004D379C">
              <w:rPr>
                <w:rFonts w:ascii="Arial" w:hAnsi="Arial" w:cs="Arial"/>
                <w:color w:val="0000FF"/>
                <w:u w:val="single"/>
                <w:lang w:val="en-US"/>
              </w:rPr>
              <w:t>;</w:t>
            </w:r>
            <w:bookmarkEnd w:id="75"/>
          </w:p>
        </w:tc>
      </w:tr>
      <w:tr w:rsidR="006E7788" w14:paraId="15402802" w14:textId="77777777" w:rsidTr="00123BEA">
        <w:trPr>
          <w:gridAfter w:val="1"/>
          <w:wAfter w:w="29" w:type="dxa"/>
        </w:trPr>
        <w:tc>
          <w:tcPr>
            <w:tcW w:w="269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6" w:name="_BPDCD_82"/>
            <w:r w:rsidRPr="00F372DF">
              <w:rPr>
                <w:rFonts w:ascii="Arial" w:hAnsi="Arial" w:cs="Arial"/>
                <w:b/>
              </w:rPr>
              <w:t xml:space="preserve">The Company’s </w:t>
            </w:r>
            <w:bookmarkEnd w:id="76"/>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7" w:name="_BPDCI_84"/>
            <w:r w:rsidRPr="00F372DF">
              <w:rPr>
                <w:rFonts w:ascii="Arial" w:hAnsi="Arial" w:cs="Arial"/>
              </w:rPr>
              <w:t>;</w:t>
            </w:r>
            <w:bookmarkEnd w:id="77"/>
          </w:p>
        </w:tc>
      </w:tr>
      <w:tr w:rsidR="006E7788" w14:paraId="7A2846F6" w14:textId="77777777" w:rsidTr="00123BEA">
        <w:trPr>
          <w:gridAfter w:val="1"/>
          <w:wAfter w:w="29" w:type="dxa"/>
        </w:trPr>
        <w:tc>
          <w:tcPr>
            <w:tcW w:w="269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8" w:name="_BPDCI_86"/>
            <w:r w:rsidRPr="00F372DF">
              <w:rPr>
                <w:rFonts w:ascii="Arial" w:hAnsi="Arial" w:cs="Arial"/>
              </w:rPr>
              <w:t>;</w:t>
            </w:r>
            <w:bookmarkEnd w:id="78"/>
          </w:p>
        </w:tc>
      </w:tr>
      <w:tr w:rsidR="006E7788" w14:paraId="3799B798" w14:textId="77777777" w:rsidTr="00123BEA">
        <w:trPr>
          <w:gridAfter w:val="1"/>
          <w:wAfter w:w="29" w:type="dxa"/>
        </w:trPr>
        <w:tc>
          <w:tcPr>
            <w:tcW w:w="269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(b</w:t>
            </w:r>
            <w:proofErr w:type="gramStart"/>
            <w:r w:rsidRPr="004D379C">
              <w:rPr>
                <w:rFonts w:ascii="Arial" w:hAnsi="Arial" w:cs="Arial"/>
                <w:lang w:val="en-US"/>
              </w:rPr>
              <w:t>)  in</w:t>
            </w:r>
            <w:proofErr w:type="gramEnd"/>
            <w:r w:rsidRPr="004D379C">
              <w:rPr>
                <w:rFonts w:ascii="Arial" w:hAnsi="Arial" w:cs="Arial"/>
                <w:lang w:val="en-US"/>
              </w:rPr>
              <w:t xml:space="preserve"> the case of </w:t>
            </w:r>
            <w:bookmarkStart w:id="79" w:name="_BPDCD_87"/>
            <w:r w:rsidRPr="004D379C">
              <w:rPr>
                <w:rFonts w:ascii="Arial" w:hAnsi="Arial" w:cs="Arial"/>
                <w:lang w:val="en-US"/>
              </w:rPr>
              <w:t xml:space="preserve">an </w:t>
            </w:r>
            <w:bookmarkEnd w:id="79"/>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 xml:space="preserve">Temporary TEC Exchange </w:t>
            </w:r>
            <w:proofErr w:type="gramStart"/>
            <w:r w:rsidRPr="004D379C">
              <w:rPr>
                <w:rFonts w:ascii="Arial" w:hAnsi="Arial" w:cs="Arial"/>
                <w:b/>
                <w:lang w:val="en-US"/>
              </w:rPr>
              <w:t>Period</w:t>
            </w:r>
            <w:bookmarkStart w:id="80" w:name="_BPDCI_89"/>
            <w:r w:rsidRPr="004D379C">
              <w:rPr>
                <w:rFonts w:ascii="Arial" w:hAnsi="Arial" w:cs="Arial"/>
                <w:lang w:val="en-US"/>
              </w:rPr>
              <w:t>;</w:t>
            </w:r>
            <w:proofErr w:type="gramEnd"/>
            <w:r w:rsidRPr="004D379C">
              <w:rPr>
                <w:rFonts w:ascii="Arial" w:hAnsi="Arial" w:cs="Arial"/>
                <w:lang w:val="en-US"/>
              </w:rPr>
              <w:t xml:space="preserve"> </w:t>
            </w:r>
            <w:r w:rsidRPr="004D379C">
              <w:rPr>
                <w:rFonts w:ascii="Arial" w:hAnsi="Arial" w:cs="Arial"/>
                <w:u w:val="double"/>
                <w:lang w:val="en-US"/>
              </w:rPr>
              <w:t xml:space="preserve"> </w:t>
            </w:r>
            <w:bookmarkEnd w:id="80"/>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123BEA">
        <w:trPr>
          <w:gridAfter w:val="1"/>
          <w:wAfter w:w="29" w:type="dxa"/>
        </w:trPr>
        <w:tc>
          <w:tcPr>
            <w:tcW w:w="269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w:t>
            </w:r>
            <w:proofErr w:type="gramStart"/>
            <w:r w:rsidRPr="004D379C">
              <w:rPr>
                <w:rFonts w:ascii="Arial" w:hAnsi="Arial" w:cs="Arial"/>
              </w:rPr>
              <w:t xml:space="preserve">of  </w:t>
            </w:r>
            <w:bookmarkStart w:id="81" w:name="_BPDCD_90"/>
            <w:r w:rsidRPr="004D379C">
              <w:rPr>
                <w:rFonts w:ascii="Arial" w:hAnsi="Arial" w:cs="Arial"/>
                <w:b/>
              </w:rPr>
              <w:t>The</w:t>
            </w:r>
            <w:proofErr w:type="gramEnd"/>
            <w:r w:rsidRPr="004D379C">
              <w:rPr>
                <w:rFonts w:ascii="Arial" w:hAnsi="Arial" w:cs="Arial"/>
                <w:b/>
              </w:rPr>
              <w:t xml:space="preserve"> Company’s</w:t>
            </w:r>
            <w:r w:rsidRPr="004D379C">
              <w:rPr>
                <w:rFonts w:ascii="Arial" w:hAnsi="Arial" w:cs="Arial"/>
                <w:b/>
                <w:u w:val="double"/>
              </w:rPr>
              <w:t xml:space="preserve"> </w:t>
            </w:r>
            <w:bookmarkEnd w:id="81"/>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82" w:name="_BPDCI_92"/>
            <w:r w:rsidRPr="00F372DF">
              <w:rPr>
                <w:rFonts w:ascii="Arial" w:hAnsi="Arial" w:cs="Arial"/>
              </w:rPr>
              <w:t>;</w:t>
            </w:r>
            <w:bookmarkEnd w:id="82"/>
          </w:p>
        </w:tc>
      </w:tr>
      <w:tr w:rsidR="006E7788" w14:paraId="593F2E83" w14:textId="77777777" w:rsidTr="00123BEA">
        <w:trPr>
          <w:gridAfter w:val="1"/>
          <w:wAfter w:w="29" w:type="dxa"/>
        </w:trPr>
        <w:tc>
          <w:tcPr>
            <w:tcW w:w="269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83" w:name="_BPDCI_94"/>
            <w:r w:rsidRPr="00F372DF">
              <w:rPr>
                <w:rFonts w:ascii="Arial" w:hAnsi="Arial" w:cs="Arial"/>
                <w:lang w:val="en-US"/>
              </w:rPr>
              <w:t>;</w:t>
            </w:r>
            <w:bookmarkEnd w:id="83"/>
          </w:p>
        </w:tc>
      </w:tr>
      <w:tr w:rsidR="006E7788" w14:paraId="48EDF9CA" w14:textId="77777777" w:rsidTr="00123BEA">
        <w:trPr>
          <w:gridAfter w:val="1"/>
          <w:wAfter w:w="29" w:type="dxa"/>
        </w:trPr>
        <w:tc>
          <w:tcPr>
            <w:tcW w:w="269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4" w:name="_BPDCD_95"/>
            <w:r w:rsidRPr="004D379C">
              <w:rPr>
                <w:rFonts w:ascii="Arial" w:hAnsi="Arial" w:cs="Arial"/>
                <w:b/>
                <w:lang w:val="en-US"/>
              </w:rPr>
              <w:t>The Company</w:t>
            </w:r>
            <w:r w:rsidRPr="004D379C">
              <w:rPr>
                <w:rFonts w:ascii="Arial" w:hAnsi="Arial" w:cs="Arial"/>
                <w:b/>
                <w:u w:val="double"/>
                <w:lang w:val="en-US"/>
              </w:rPr>
              <w:t xml:space="preserve"> </w:t>
            </w:r>
            <w:bookmarkEnd w:id="84"/>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5" w:name="_BPDCI_97"/>
            <w:r w:rsidRPr="00F372DF">
              <w:rPr>
                <w:rFonts w:ascii="Arial" w:hAnsi="Arial" w:cs="Arial"/>
                <w:lang w:val="en-US"/>
              </w:rPr>
              <w:t>;</w:t>
            </w:r>
            <w:bookmarkEnd w:id="85"/>
          </w:p>
        </w:tc>
      </w:tr>
      <w:tr w:rsidR="006E7788" w14:paraId="2D9D44D8" w14:textId="77777777" w:rsidTr="00123BEA">
        <w:trPr>
          <w:gridAfter w:val="1"/>
          <w:wAfter w:w="29" w:type="dxa"/>
        </w:trPr>
        <w:tc>
          <w:tcPr>
            <w:tcW w:w="269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proofErr w:type="gramStart"/>
            <w:r w:rsidRPr="004D379C">
              <w:rPr>
                <w:rFonts w:ascii="Arial" w:hAnsi="Arial" w:cs="Arial"/>
                <w:b/>
                <w:lang w:val="en-US"/>
              </w:rPr>
              <w:t>CUSC</w:t>
            </w:r>
            <w:bookmarkStart w:id="86" w:name="_BPDCI_99"/>
            <w:r w:rsidRPr="00F372DF">
              <w:rPr>
                <w:rFonts w:ascii="Arial" w:hAnsi="Arial" w:cs="Arial"/>
                <w:lang w:val="en-US"/>
              </w:rPr>
              <w:t>;</w:t>
            </w:r>
            <w:bookmarkEnd w:id="86"/>
            <w:proofErr w:type="gramEnd"/>
          </w:p>
          <w:p w14:paraId="49F3EB78" w14:textId="77777777" w:rsidR="006E7788" w:rsidRPr="004D379C" w:rsidRDefault="006E7788" w:rsidP="006E7788">
            <w:pPr>
              <w:pStyle w:val="TOC2"/>
              <w:rPr>
                <w:rFonts w:ascii="Arial" w:hAnsi="Arial" w:cs="Arial"/>
              </w:rPr>
            </w:pPr>
          </w:p>
        </w:tc>
      </w:tr>
      <w:tr w:rsidR="006E7788" w14:paraId="48FB962C" w14:textId="77777777" w:rsidTr="00123BEA">
        <w:trPr>
          <w:gridAfter w:val="1"/>
          <w:wAfter w:w="29" w:type="dxa"/>
        </w:trPr>
        <w:tc>
          <w:tcPr>
            <w:tcW w:w="269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7" w:name="_BPDCI_101"/>
            <w:r w:rsidRPr="00F372DF">
              <w:rPr>
                <w:rFonts w:ascii="Arial" w:hAnsi="Arial" w:cs="Arial"/>
                <w:lang w:val="en-US"/>
              </w:rPr>
              <w:t>;</w:t>
            </w:r>
            <w:bookmarkEnd w:id="87"/>
          </w:p>
        </w:tc>
      </w:tr>
      <w:tr w:rsidR="006E7788" w14:paraId="5732B8FC" w14:textId="77777777" w:rsidTr="00123BEA">
        <w:trPr>
          <w:gridAfter w:val="1"/>
          <w:wAfter w:w="29" w:type="dxa"/>
        </w:trPr>
        <w:tc>
          <w:tcPr>
            <w:tcW w:w="269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762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6E7788" w14:paraId="465C1331" w14:textId="77777777" w:rsidTr="00123BEA">
        <w:trPr>
          <w:gridAfter w:val="1"/>
          <w:wAfter w:w="29" w:type="dxa"/>
        </w:trPr>
        <w:tc>
          <w:tcPr>
            <w:tcW w:w="2695" w:type="dxa"/>
          </w:tcPr>
          <w:p w14:paraId="4FEF898A" w14:textId="77777777" w:rsidR="006E7788" w:rsidRDefault="006E7788" w:rsidP="006E7788">
            <w:pPr>
              <w:pStyle w:val="BodyText"/>
              <w:rPr>
                <w:rFonts w:ascii="Arial" w:hAnsi="Arial" w:cs="Arial"/>
                <w:b/>
                <w:bCs/>
              </w:rPr>
            </w:pPr>
            <w:r>
              <w:rPr>
                <w:rFonts w:ascii="Arial" w:hAnsi="Arial" w:cs="Arial"/>
                <w:b/>
                <w:bCs/>
              </w:rPr>
              <w:lastRenderedPageBreak/>
              <w:t>"Legal Challenge"</w:t>
            </w:r>
          </w:p>
        </w:tc>
        <w:tc>
          <w:tcPr>
            <w:tcW w:w="762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8" w:name="_BPDCD_102"/>
            <w:proofErr w:type="gramStart"/>
            <w:r w:rsidRPr="00F372DF">
              <w:rPr>
                <w:rFonts w:ascii="Arial" w:hAnsi="Arial" w:cs="Arial"/>
              </w:rPr>
              <w:t>a</w:t>
            </w:r>
            <w:bookmarkEnd w:id="88"/>
            <w:r>
              <w:rPr>
                <w:rFonts w:ascii="Arial" w:hAnsi="Arial" w:cs="Arial"/>
              </w:rPr>
              <w:t xml:space="preserve">  </w:t>
            </w:r>
            <w:r w:rsidRPr="004D379C">
              <w:rPr>
                <w:rFonts w:ascii="Arial" w:hAnsi="Arial" w:cs="Arial"/>
                <w:b/>
              </w:rPr>
              <w:t>CUSC</w:t>
            </w:r>
            <w:proofErr w:type="gramEnd"/>
            <w:r w:rsidRPr="004D379C">
              <w:rPr>
                <w:rFonts w:ascii="Arial" w:hAnsi="Arial" w:cs="Arial"/>
                <w:b/>
              </w:rPr>
              <w:t xml:space="preserve"> Modification Proposal</w:t>
            </w:r>
            <w:r w:rsidRPr="004D379C">
              <w:rPr>
                <w:rFonts w:ascii="Arial" w:hAnsi="Arial" w:cs="Arial"/>
              </w:rPr>
              <w:t>;</w:t>
            </w:r>
          </w:p>
        </w:tc>
      </w:tr>
      <w:tr w:rsidR="00EA7F96" w14:paraId="4F13F4A4" w14:textId="77777777" w:rsidTr="00123BEA">
        <w:trPr>
          <w:gridAfter w:val="1"/>
          <w:wAfter w:w="29" w:type="dxa"/>
        </w:trPr>
        <w:tc>
          <w:tcPr>
            <w:tcW w:w="269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7625" w:type="dxa"/>
          </w:tcPr>
          <w:p w14:paraId="01630719" w14:textId="44FFFA64" w:rsidR="00EA7F96" w:rsidRPr="0043775A" w:rsidRDefault="53B078CE" w:rsidP="006E7788">
            <w:pPr>
              <w:pStyle w:val="BodyText"/>
              <w:jc w:val="both"/>
              <w:rPr>
                <w:rFonts w:ascii="Arial" w:hAnsi="Arial" w:cs="Arial"/>
              </w:rPr>
            </w:pPr>
            <w:r w:rsidRPr="565925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w:t>
            </w:r>
            <w:r w:rsidR="5A191A13" w:rsidRPr="5659255A">
              <w:rPr>
                <w:rFonts w:ascii="Arial" w:hAnsi="Arial" w:cs="Arial"/>
                <w:color w:val="000000" w:themeColor="text1"/>
              </w:rPr>
              <w:t xml:space="preserve"> </w:t>
            </w:r>
            <w:r w:rsidR="5A191A13" w:rsidRPr="00123BEA">
              <w:rPr>
                <w:rFonts w:ascii="Arial" w:hAnsi="Arial" w:cs="Arial"/>
                <w:b/>
                <w:bCs/>
                <w:color w:val="000000" w:themeColor="text1"/>
              </w:rPr>
              <w:t>Assimilated</w:t>
            </w:r>
            <w:r w:rsidRPr="00123BEA">
              <w:rPr>
                <w:rFonts w:ascii="Arial" w:hAnsi="Arial" w:cs="Arial"/>
                <w:b/>
                <w:bCs/>
                <w:color w:val="000000" w:themeColor="text1"/>
              </w:rPr>
              <w:t xml:space="preserve"> Law</w:t>
            </w:r>
            <w:r w:rsidRPr="5659255A">
              <w:rPr>
                <w:rFonts w:ascii="Arial" w:hAnsi="Arial" w:cs="Arial"/>
                <w:color w:val="000000" w:themeColor="text1"/>
              </w:rPr>
              <w:t>;</w:t>
            </w:r>
          </w:p>
        </w:tc>
      </w:tr>
      <w:tr w:rsidR="006E7788" w14:paraId="37FEA37E" w14:textId="77777777" w:rsidTr="00123BEA">
        <w:trPr>
          <w:gridAfter w:val="1"/>
          <w:wAfter w:w="29" w:type="dxa"/>
        </w:trPr>
        <w:tc>
          <w:tcPr>
            <w:tcW w:w="269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762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 xml:space="preserve">Total </w:t>
            </w:r>
            <w:proofErr w:type="gramStart"/>
            <w:r w:rsidRPr="004D379C">
              <w:rPr>
                <w:rFonts w:ascii="Arial" w:hAnsi="Arial" w:cs="Arial"/>
                <w:b/>
                <w:bCs/>
              </w:rPr>
              <w:t>System</w:t>
            </w:r>
            <w:r w:rsidRPr="004D379C">
              <w:rPr>
                <w:rFonts w:ascii="Arial" w:hAnsi="Arial" w:cs="Arial"/>
              </w:rPr>
              <w:t>;</w:t>
            </w:r>
            <w:proofErr w:type="gramEnd"/>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123BEA">
        <w:trPr>
          <w:gridAfter w:val="1"/>
          <w:wAfter w:w="29" w:type="dxa"/>
        </w:trPr>
        <w:tc>
          <w:tcPr>
            <w:tcW w:w="269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762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123BEA">
        <w:trPr>
          <w:gridAfter w:val="1"/>
          <w:wAfter w:w="29" w:type="dxa"/>
        </w:trPr>
        <w:tc>
          <w:tcPr>
            <w:tcW w:w="2695"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762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123BEA">
        <w:trPr>
          <w:gridAfter w:val="1"/>
          <w:wAfter w:w="29" w:type="dxa"/>
        </w:trPr>
        <w:tc>
          <w:tcPr>
            <w:tcW w:w="269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6E7788" w:rsidRPr="004D379C" w:rsidRDefault="4B9E9046" w:rsidP="006E7788">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w:t>
            </w:r>
            <w:proofErr w:type="gramStart"/>
            <w:r w:rsidRPr="5659255A">
              <w:rPr>
                <w:rFonts w:ascii="Arial" w:hAnsi="Arial" w:cs="Arial"/>
              </w:rPr>
              <w:t xml:space="preserve">under </w:t>
            </w:r>
            <w:r w:rsidR="33987DC8" w:rsidRPr="5659255A">
              <w:rPr>
                <w:rFonts w:ascii="Arial" w:hAnsi="Arial" w:cs="Arial"/>
                <w:b/>
                <w:bCs/>
              </w:rPr>
              <w:t xml:space="preserve"> </w:t>
            </w:r>
            <w:r w:rsidR="33987DC8" w:rsidRPr="00123BEA">
              <w:rPr>
                <w:rFonts w:ascii="Arial" w:hAnsi="Arial" w:cs="Arial"/>
              </w:rPr>
              <w:t>condition</w:t>
            </w:r>
            <w:proofErr w:type="gramEnd"/>
            <w:r w:rsidR="33987DC8" w:rsidRPr="00123BEA">
              <w:rPr>
                <w:rFonts w:ascii="Arial" w:hAnsi="Arial" w:cs="Arial"/>
              </w:rPr>
              <w:t xml:space="preserve"> E7 of the</w:t>
            </w:r>
            <w:r w:rsidR="33987DC8" w:rsidRPr="5659255A">
              <w:rPr>
                <w:rFonts w:ascii="Arial" w:hAnsi="Arial" w:cs="Arial"/>
                <w:b/>
                <w:bCs/>
              </w:rPr>
              <w:t xml:space="preserve"> ESO Licence</w:t>
            </w:r>
            <w:r w:rsidRPr="5659255A">
              <w:rPr>
                <w:rFonts w:ascii="Arial" w:hAnsi="Arial" w:cs="Arial"/>
              </w:rPr>
              <w:t>;</w:t>
            </w:r>
          </w:p>
        </w:tc>
      </w:tr>
      <w:tr w:rsidR="006E7788" w14:paraId="48B9B1A3" w14:textId="77777777" w:rsidTr="00123BEA">
        <w:trPr>
          <w:gridAfter w:val="1"/>
          <w:wAfter w:w="29" w:type="dxa"/>
        </w:trPr>
        <w:tc>
          <w:tcPr>
            <w:tcW w:w="269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762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123BEA">
        <w:trPr>
          <w:gridAfter w:val="1"/>
          <w:wAfter w:w="29" w:type="dxa"/>
        </w:trPr>
        <w:tc>
          <w:tcPr>
            <w:tcW w:w="269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w:t>
            </w:r>
            <w:proofErr w:type="gramStart"/>
            <w:r w:rsidRPr="00475CC7">
              <w:rPr>
                <w:rFonts w:ascii="Arial" w:eastAsia="Calibri" w:hAnsi="Arial" w:cs="Arial"/>
                <w:lang w:val="en-US"/>
              </w:rPr>
              <w:t>having</w:t>
            </w:r>
            <w:proofErr w:type="gramEnd"/>
            <w:r w:rsidRPr="00475CC7">
              <w:rPr>
                <w:rFonts w:ascii="Arial" w:eastAsia="Calibri" w:hAnsi="Arial" w:cs="Arial"/>
                <w:lang w:val="en-US"/>
              </w:rPr>
              <w:t xml:space="preserve"> less than five (5) but more than two (2) </w:t>
            </w:r>
            <w:proofErr w:type="gramStart"/>
            <w:r w:rsidRPr="00475CC7">
              <w:rPr>
                <w:rFonts w:ascii="Arial" w:eastAsia="Calibri" w:hAnsi="Arial" w:cs="Arial"/>
                <w:lang w:val="en-US"/>
              </w:rPr>
              <w:t>persons</w:t>
            </w:r>
            <w:proofErr w:type="gramEnd"/>
            <w:r w:rsidRPr="00475CC7">
              <w:rPr>
                <w:rFonts w:ascii="Arial" w:eastAsia="Calibri" w:hAnsi="Arial" w:cs="Arial"/>
                <w:lang w:val="en-US"/>
              </w:rPr>
              <w:t xml:space="preserve">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t>
            </w:r>
            <w:proofErr w:type="gramStart"/>
            <w:r w:rsidRPr="00475CC7">
              <w:rPr>
                <w:rFonts w:ascii="Arial" w:hAnsi="Arial" w:cs="Arial"/>
              </w:rPr>
              <w:t>where</w:t>
            </w:r>
            <w:proofErr w:type="gramEnd"/>
            <w:r w:rsidRPr="00475CC7">
              <w:rPr>
                <w:rFonts w:ascii="Arial" w:hAnsi="Arial" w:cs="Arial"/>
              </w:rPr>
              <w:t xml:space="preserve"> employed by companies that </w:t>
            </w:r>
            <w:proofErr w:type="gramStart"/>
            <w:r w:rsidRPr="00475CC7">
              <w:rPr>
                <w:rFonts w:ascii="Arial" w:hAnsi="Arial" w:cs="Arial"/>
              </w:rPr>
              <w:t>are considered to be</w:t>
            </w:r>
            <w:proofErr w:type="gramEnd"/>
            <w:r w:rsidRPr="00475CC7">
              <w:rPr>
                <w:rFonts w:ascii="Arial" w:hAnsi="Arial" w:cs="Arial"/>
              </w:rPr>
              <w:t xml:space="preserve"> an </w:t>
            </w:r>
            <w:r w:rsidRPr="00475CC7">
              <w:rPr>
                <w:rFonts w:ascii="Arial" w:hAnsi="Arial" w:cs="Arial"/>
                <w:b/>
              </w:rPr>
              <w:t>Affiliate</w:t>
            </w:r>
            <w:r w:rsidRPr="00475CC7">
              <w:rPr>
                <w:rFonts w:ascii="Arial" w:hAnsi="Arial" w:cs="Arial"/>
              </w:rPr>
              <w:t xml:space="preserve"> of each other will </w:t>
            </w:r>
            <w:proofErr w:type="gramStart"/>
            <w:r w:rsidRPr="00475CC7">
              <w:rPr>
                <w:rFonts w:ascii="Arial" w:hAnsi="Arial" w:cs="Arial"/>
              </w:rPr>
              <w:t xml:space="preserve">be </w:t>
            </w:r>
            <w:r w:rsidRPr="00475CC7">
              <w:rPr>
                <w:rFonts w:ascii="Arial" w:hAnsi="Arial" w:cs="Arial"/>
              </w:rPr>
              <w:lastRenderedPageBreak/>
              <w:t>considered to be</w:t>
            </w:r>
            <w:proofErr w:type="gramEnd"/>
            <w:r w:rsidRPr="00475CC7">
              <w:rPr>
                <w:rFonts w:ascii="Arial" w:hAnsi="Arial" w:cs="Arial"/>
              </w:rPr>
              <w:t xml:space="preserve"> a single workgroup member for the purposes of fulfilling this minimum requirement.</w:t>
            </w:r>
          </w:p>
        </w:tc>
      </w:tr>
      <w:tr w:rsidR="00E3640D" w14:paraId="3B7D34D0" w14:textId="77777777" w:rsidTr="00123BEA">
        <w:trPr>
          <w:gridAfter w:val="1"/>
          <w:wAfter w:w="29" w:type="dxa"/>
        </w:trPr>
        <w:tc>
          <w:tcPr>
            <w:tcW w:w="2695" w:type="dxa"/>
          </w:tcPr>
          <w:p w14:paraId="78A17682" w14:textId="16681A7D" w:rsidR="00E3640D" w:rsidRDefault="00062C0A" w:rsidP="006E7788">
            <w:pPr>
              <w:pStyle w:val="BodyText"/>
              <w:rPr>
                <w:rFonts w:ascii="Arial" w:hAnsi="Arial" w:cs="Arial"/>
                <w:b/>
                <w:bCs/>
              </w:rPr>
            </w:pPr>
            <w:r>
              <w:rPr>
                <w:rFonts w:ascii="Arial" w:hAnsi="Arial" w:cs="Arial"/>
                <w:b/>
                <w:bCs/>
              </w:rPr>
              <w:lastRenderedPageBreak/>
              <w:t>“Limiting Regulation”</w:t>
            </w:r>
          </w:p>
        </w:tc>
        <w:tc>
          <w:tcPr>
            <w:tcW w:w="762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123BEA">
        <w:trPr>
          <w:gridAfter w:val="1"/>
          <w:wAfter w:w="29" w:type="dxa"/>
        </w:trPr>
        <w:tc>
          <w:tcPr>
            <w:tcW w:w="269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762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123BEA">
        <w:trPr>
          <w:gridAfter w:val="1"/>
          <w:wAfter w:w="29" w:type="dxa"/>
          <w:trHeight w:val="248"/>
        </w:trPr>
        <w:tc>
          <w:tcPr>
            <w:tcW w:w="269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762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9182C" w14:paraId="74C3D578" w14:textId="77777777" w:rsidTr="00123BEA">
        <w:trPr>
          <w:gridAfter w:val="1"/>
          <w:wAfter w:w="29" w:type="dxa"/>
          <w:trHeight w:val="248"/>
        </w:trPr>
        <w:tc>
          <w:tcPr>
            <w:tcW w:w="2695" w:type="dxa"/>
          </w:tcPr>
          <w:p w14:paraId="784A888D" w14:textId="35AD5A83" w:rsidR="00E9182C" w:rsidRDefault="00660C43" w:rsidP="006E7788">
            <w:pPr>
              <w:pStyle w:val="BodyText"/>
              <w:rPr>
                <w:rFonts w:ascii="Arial" w:hAnsi="Arial" w:cs="Arial"/>
                <w:b/>
                <w:bCs/>
              </w:rPr>
            </w:pPr>
            <w:r w:rsidRPr="00E9759C">
              <w:rPr>
                <w:rFonts w:ascii="Arial" w:hAnsi="Arial" w:cs="Arial"/>
                <w:b/>
                <w:bCs/>
              </w:rPr>
              <w:t>“London Court of International Arbitration”</w:t>
            </w:r>
          </w:p>
        </w:tc>
        <w:tc>
          <w:tcPr>
            <w:tcW w:w="7625" w:type="dxa"/>
            <w:shd w:val="clear" w:color="auto" w:fill="auto"/>
          </w:tcPr>
          <w:p w14:paraId="5E657199" w14:textId="5F8F166B" w:rsidR="00E9182C" w:rsidRDefault="005F064C" w:rsidP="006E7788">
            <w:pPr>
              <w:pStyle w:val="BodyText"/>
              <w:jc w:val="both"/>
              <w:rPr>
                <w:rFonts w:ascii="Arial" w:hAnsi="Arial" w:cs="Arial"/>
              </w:rPr>
            </w:pPr>
            <w:r w:rsidRPr="00E9759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6E7788" w14:paraId="259ED833" w14:textId="77777777" w:rsidTr="00123BEA">
        <w:trPr>
          <w:gridAfter w:val="1"/>
          <w:wAfter w:w="29" w:type="dxa"/>
          <w:trHeight w:val="247"/>
        </w:trPr>
        <w:tc>
          <w:tcPr>
            <w:tcW w:w="269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762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123BEA">
        <w:trPr>
          <w:gridAfter w:val="1"/>
          <w:wAfter w:w="29" w:type="dxa"/>
        </w:trPr>
        <w:tc>
          <w:tcPr>
            <w:tcW w:w="269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762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123BEA">
        <w:trPr>
          <w:gridAfter w:val="1"/>
          <w:wAfter w:w="29" w:type="dxa"/>
        </w:trPr>
        <w:tc>
          <w:tcPr>
            <w:tcW w:w="269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7625" w:type="dxa"/>
          </w:tcPr>
          <w:p w14:paraId="57F1E21C" w14:textId="5694388F" w:rsidR="006E7788" w:rsidRDefault="4B9E9046" w:rsidP="5659255A">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1E8715F0" w:rsidRPr="5659255A">
              <w:rPr>
                <w:rFonts w:ascii="Arial" w:hAnsi="Arial" w:cs="Arial"/>
                <w:b/>
                <w:bCs/>
              </w:rPr>
              <w:t>ESO</w:t>
            </w:r>
            <w:r w:rsidRPr="5659255A">
              <w:rPr>
                <w:rFonts w:ascii="Arial" w:hAnsi="Arial" w:cs="Arial"/>
                <w:b/>
                <w:bCs/>
              </w:rPr>
              <w:t xml:space="preserve"> Licence;</w:t>
            </w:r>
          </w:p>
        </w:tc>
      </w:tr>
      <w:tr w:rsidR="006E7788" w14:paraId="1FA421A0" w14:textId="77777777" w:rsidTr="00123BEA">
        <w:trPr>
          <w:gridAfter w:val="1"/>
          <w:wAfter w:w="29" w:type="dxa"/>
        </w:trPr>
        <w:tc>
          <w:tcPr>
            <w:tcW w:w="2695" w:type="dxa"/>
          </w:tcPr>
          <w:p w14:paraId="37B1086B" w14:textId="77777777" w:rsidR="006E7788" w:rsidRDefault="006E7788" w:rsidP="006E7788">
            <w:pPr>
              <w:pStyle w:val="BodyText"/>
              <w:rPr>
                <w:rFonts w:ascii="Arial" w:hAnsi="Arial" w:cs="Arial"/>
                <w:b/>
                <w:bCs/>
              </w:rPr>
            </w:pPr>
            <w:r>
              <w:rPr>
                <w:rFonts w:ascii="Arial" w:hAnsi="Arial" w:cs="Arial"/>
                <w:b/>
                <w:bCs/>
              </w:rPr>
              <w:t xml:space="preserve">"Main </w:t>
            </w:r>
            <w:proofErr w:type="gramStart"/>
            <w:r>
              <w:rPr>
                <w:rFonts w:ascii="Arial" w:hAnsi="Arial" w:cs="Arial"/>
                <w:b/>
                <w:bCs/>
              </w:rPr>
              <w:t>Business Person</w:t>
            </w:r>
            <w:proofErr w:type="gramEnd"/>
            <w:r>
              <w:rPr>
                <w:rFonts w:ascii="Arial" w:hAnsi="Arial" w:cs="Arial"/>
                <w:b/>
                <w:bCs/>
              </w:rPr>
              <w:t>"</w:t>
            </w:r>
          </w:p>
        </w:tc>
        <w:tc>
          <w:tcPr>
            <w:tcW w:w="762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xml:space="preserve">" shall be </w:t>
            </w:r>
            <w:proofErr w:type="gramStart"/>
            <w:r>
              <w:rPr>
                <w:rFonts w:ascii="Arial" w:hAnsi="Arial" w:cs="Arial"/>
              </w:rPr>
              <w:t>construed accordingly;</w:t>
            </w:r>
            <w:proofErr w:type="gramEnd"/>
          </w:p>
        </w:tc>
      </w:tr>
      <w:tr w:rsidR="006E7788" w14:paraId="4F0CC850" w14:textId="77777777" w:rsidTr="00123BEA">
        <w:trPr>
          <w:gridAfter w:val="1"/>
          <w:wAfter w:w="29" w:type="dxa"/>
        </w:trPr>
        <w:tc>
          <w:tcPr>
            <w:tcW w:w="269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762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proofErr w:type="gramStart"/>
            <w:r>
              <w:rPr>
                <w:rFonts w:ascii="Arial" w:hAnsi="Arial" w:cs="Arial"/>
              </w:rPr>
              <w:t>transformer;</w:t>
            </w:r>
            <w:proofErr w:type="gramEnd"/>
          </w:p>
          <w:p w14:paraId="2B21E9A2" w14:textId="77777777" w:rsidR="006E7788" w:rsidRDefault="006E7788" w:rsidP="006E7788">
            <w:pPr>
              <w:jc w:val="both"/>
              <w:rPr>
                <w:rFonts w:ascii="Arial" w:hAnsi="Arial" w:cs="Arial"/>
              </w:rPr>
            </w:pPr>
          </w:p>
        </w:tc>
      </w:tr>
      <w:tr w:rsidR="006E7788" w14:paraId="0C315728" w14:textId="77777777" w:rsidTr="00123BEA">
        <w:trPr>
          <w:gridAfter w:val="1"/>
          <w:wAfter w:w="29" w:type="dxa"/>
        </w:trPr>
        <w:tc>
          <w:tcPr>
            <w:tcW w:w="269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123BEA">
        <w:trPr>
          <w:gridAfter w:val="1"/>
          <w:wAfter w:w="29" w:type="dxa"/>
        </w:trPr>
        <w:tc>
          <w:tcPr>
            <w:tcW w:w="269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123BEA">
        <w:trPr>
          <w:gridAfter w:val="1"/>
          <w:wAfter w:w="29" w:type="dxa"/>
        </w:trPr>
        <w:tc>
          <w:tcPr>
            <w:tcW w:w="269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123BEA">
        <w:trPr>
          <w:gridAfter w:val="1"/>
          <w:wAfter w:w="29" w:type="dxa"/>
        </w:trPr>
        <w:tc>
          <w:tcPr>
            <w:tcW w:w="269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762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123BEA">
        <w:trPr>
          <w:gridAfter w:val="1"/>
          <w:wAfter w:w="29" w:type="dxa"/>
        </w:trPr>
        <w:tc>
          <w:tcPr>
            <w:tcW w:w="2695" w:type="dxa"/>
          </w:tcPr>
          <w:p w14:paraId="34F0D8DE" w14:textId="77777777" w:rsidR="006E7788" w:rsidRDefault="006E7788" w:rsidP="006E7788">
            <w:pPr>
              <w:pStyle w:val="BodyText"/>
              <w:rPr>
                <w:rFonts w:ascii="Arial" w:hAnsi="Arial" w:cs="Arial"/>
                <w:b/>
                <w:bCs/>
              </w:rPr>
            </w:pPr>
            <w:r>
              <w:rPr>
                <w:rFonts w:ascii="Arial" w:hAnsi="Arial" w:cs="Arial"/>
                <w:b/>
                <w:bCs/>
              </w:rPr>
              <w:lastRenderedPageBreak/>
              <w:t>"Market Day"</w:t>
            </w:r>
          </w:p>
        </w:tc>
        <w:tc>
          <w:tcPr>
            <w:tcW w:w="762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w:t>
            </w:r>
            <w:proofErr w:type="gramStart"/>
            <w:r>
              <w:rPr>
                <w:rFonts w:ascii="Arial" w:hAnsi="Arial" w:cs="Arial"/>
              </w:rPr>
              <w:t>Paragraph  3.3</w:t>
            </w:r>
            <w:proofErr w:type="gramEnd"/>
            <w:r>
              <w:rPr>
                <w:rFonts w:ascii="Arial" w:hAnsi="Arial" w:cs="Arial"/>
              </w:rPr>
              <w:t xml:space="preserve"> of Schedule 3, Part I; </w:t>
            </w:r>
          </w:p>
        </w:tc>
      </w:tr>
      <w:tr w:rsidR="006E7788" w14:paraId="7AE95070" w14:textId="77777777" w:rsidTr="00123BEA">
        <w:trPr>
          <w:gridAfter w:val="1"/>
          <w:wAfter w:w="29" w:type="dxa"/>
        </w:trPr>
        <w:tc>
          <w:tcPr>
            <w:tcW w:w="269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123BEA">
        <w:trPr>
          <w:gridAfter w:val="1"/>
          <w:wAfter w:w="29" w:type="dxa"/>
        </w:trPr>
        <w:tc>
          <w:tcPr>
            <w:tcW w:w="269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762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123BEA">
        <w:trPr>
          <w:gridAfter w:val="1"/>
          <w:wAfter w:w="29" w:type="dxa"/>
        </w:trPr>
        <w:tc>
          <w:tcPr>
            <w:tcW w:w="269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762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123BEA">
        <w:trPr>
          <w:gridAfter w:val="1"/>
          <w:wAfter w:w="29" w:type="dxa"/>
        </w:trPr>
        <w:tc>
          <w:tcPr>
            <w:tcW w:w="269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762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123BEA">
        <w:trPr>
          <w:gridAfter w:val="1"/>
          <w:wAfter w:w="29" w:type="dxa"/>
        </w:trPr>
        <w:tc>
          <w:tcPr>
            <w:tcW w:w="269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762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123BEA">
        <w:trPr>
          <w:gridAfter w:val="1"/>
          <w:wAfter w:w="29" w:type="dxa"/>
        </w:trPr>
        <w:tc>
          <w:tcPr>
            <w:tcW w:w="269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762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w:t>
            </w:r>
            <w:proofErr w:type="gramStart"/>
            <w:r>
              <w:rPr>
                <w:rFonts w:ascii="Arial" w:hAnsi="Arial" w:cs="Arial"/>
              </w:rPr>
              <w:t>so as to</w:t>
            </w:r>
            <w:proofErr w:type="gramEnd"/>
            <w:r>
              <w:rPr>
                <w:rFonts w:ascii="Arial" w:hAnsi="Arial" w:cs="Arial"/>
              </w:rPr>
              <w:t xml:space="preserve">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123BEA">
        <w:trPr>
          <w:gridAfter w:val="1"/>
          <w:wAfter w:w="29" w:type="dxa"/>
        </w:trPr>
        <w:tc>
          <w:tcPr>
            <w:tcW w:w="269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762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123BEA">
        <w:trPr>
          <w:gridAfter w:val="1"/>
          <w:wAfter w:w="29" w:type="dxa"/>
        </w:trPr>
        <w:tc>
          <w:tcPr>
            <w:tcW w:w="269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762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123BEA">
        <w:trPr>
          <w:gridAfter w:val="1"/>
          <w:wAfter w:w="29" w:type="dxa"/>
        </w:trPr>
        <w:tc>
          <w:tcPr>
            <w:tcW w:w="269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123BEA">
        <w:trPr>
          <w:gridAfter w:val="1"/>
          <w:wAfter w:w="29" w:type="dxa"/>
        </w:trPr>
        <w:tc>
          <w:tcPr>
            <w:tcW w:w="269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123BEA">
        <w:trPr>
          <w:gridAfter w:val="1"/>
          <w:wAfter w:w="29" w:type="dxa"/>
        </w:trPr>
        <w:tc>
          <w:tcPr>
            <w:tcW w:w="269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123BEA">
        <w:trPr>
          <w:gridAfter w:val="1"/>
          <w:wAfter w:w="29" w:type="dxa"/>
        </w:trPr>
        <w:tc>
          <w:tcPr>
            <w:tcW w:w="269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123BEA">
        <w:trPr>
          <w:gridAfter w:val="1"/>
          <w:wAfter w:w="29" w:type="dxa"/>
        </w:trPr>
        <w:tc>
          <w:tcPr>
            <w:tcW w:w="2695" w:type="dxa"/>
          </w:tcPr>
          <w:p w14:paraId="7A542D22" w14:textId="77777777" w:rsidR="006E7788" w:rsidRDefault="006E7788" w:rsidP="006E7788">
            <w:pPr>
              <w:pStyle w:val="BodyText"/>
              <w:rPr>
                <w:rFonts w:ascii="Arial" w:hAnsi="Arial" w:cs="Arial"/>
                <w:b/>
                <w:bCs/>
              </w:rPr>
            </w:pPr>
            <w:r>
              <w:rPr>
                <w:rFonts w:ascii="Arial" w:hAnsi="Arial" w:cs="Arial"/>
                <w:b/>
                <w:bCs/>
              </w:rPr>
              <w:lastRenderedPageBreak/>
              <w:t>“Maximum Import Capacity”</w:t>
            </w:r>
          </w:p>
        </w:tc>
        <w:tc>
          <w:tcPr>
            <w:tcW w:w="762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123BEA">
        <w:trPr>
          <w:gridAfter w:val="1"/>
          <w:wAfter w:w="29" w:type="dxa"/>
        </w:trPr>
        <w:tc>
          <w:tcPr>
            <w:tcW w:w="269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762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123BEA">
        <w:trPr>
          <w:gridAfter w:val="1"/>
          <w:wAfter w:w="29" w:type="dxa"/>
        </w:trPr>
        <w:tc>
          <w:tcPr>
            <w:tcW w:w="269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762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9" w:name="_BPDCD_103"/>
            <w:r>
              <w:rPr>
                <w:rFonts w:ascii="Arial" w:hAnsi="Arial" w:cs="Arial"/>
                <w:color w:val="0000FF"/>
                <w:u w:val="double"/>
              </w:rPr>
              <w:t>;</w:t>
            </w:r>
            <w:bookmarkEnd w:id="89"/>
          </w:p>
        </w:tc>
      </w:tr>
      <w:tr w:rsidR="006E7788" w14:paraId="0FDF7EDD" w14:textId="77777777" w:rsidTr="00123BEA">
        <w:trPr>
          <w:gridAfter w:val="1"/>
          <w:wAfter w:w="29" w:type="dxa"/>
        </w:trPr>
        <w:tc>
          <w:tcPr>
            <w:tcW w:w="269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762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123BEA">
        <w:trPr>
          <w:gridAfter w:val="1"/>
          <w:wAfter w:w="29" w:type="dxa"/>
        </w:trPr>
        <w:tc>
          <w:tcPr>
            <w:tcW w:w="269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762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123BEA">
        <w:trPr>
          <w:gridAfter w:val="1"/>
          <w:wAfter w:w="29" w:type="dxa"/>
        </w:trPr>
        <w:tc>
          <w:tcPr>
            <w:tcW w:w="269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762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123BEA">
        <w:trPr>
          <w:gridAfter w:val="1"/>
          <w:wAfter w:w="29" w:type="dxa"/>
        </w:trPr>
        <w:tc>
          <w:tcPr>
            <w:tcW w:w="269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762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123BEA">
        <w:trPr>
          <w:gridAfter w:val="1"/>
          <w:wAfter w:w="29" w:type="dxa"/>
        </w:trPr>
        <w:tc>
          <w:tcPr>
            <w:tcW w:w="269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w:t>
            </w:r>
            <w:proofErr w:type="gramStart"/>
            <w:r w:rsidRPr="00380A4F">
              <w:rPr>
                <w:rFonts w:ascii="Arial" w:hAnsi="Arial" w:cs="Arial"/>
                <w:b/>
                <w:bCs/>
                <w:sz w:val="24"/>
              </w:rPr>
              <w:t>Process</w:t>
            </w:r>
            <w:r w:rsidRPr="00380A4F">
              <w:rPr>
                <w:rFonts w:ascii="Arial" w:hAnsi="Arial" w:cs="Arial"/>
                <w:sz w:val="24"/>
              </w:rPr>
              <w:t>;</w:t>
            </w:r>
            <w:proofErr w:type="gramEnd"/>
          </w:p>
          <w:p w14:paraId="196FD485" w14:textId="77777777" w:rsidR="006772B6" w:rsidRDefault="006772B6" w:rsidP="006E7788">
            <w:pPr>
              <w:jc w:val="both"/>
              <w:rPr>
                <w:rFonts w:ascii="Arial" w:hAnsi="Arial" w:cs="Arial"/>
              </w:rPr>
            </w:pPr>
          </w:p>
        </w:tc>
      </w:tr>
      <w:tr w:rsidR="5659255A" w14:paraId="2E45AFEF" w14:textId="77777777" w:rsidTr="00123BEA">
        <w:trPr>
          <w:gridAfter w:val="1"/>
          <w:wAfter w:w="29" w:type="dxa"/>
          <w:trHeight w:val="300"/>
        </w:trPr>
        <w:tc>
          <w:tcPr>
            <w:tcW w:w="2695" w:type="dxa"/>
          </w:tcPr>
          <w:p w14:paraId="3F0517C4" w14:textId="71CC1B59" w:rsidR="6CEC3DB8" w:rsidRDefault="6CEC3DB8" w:rsidP="5659255A">
            <w:pPr>
              <w:rPr>
                <w:rFonts w:ascii="Arial" w:hAnsi="Arial" w:cs="Arial"/>
                <w:b/>
                <w:bCs/>
              </w:rPr>
            </w:pPr>
            <w:r w:rsidRPr="5659255A">
              <w:rPr>
                <w:rFonts w:ascii="Arial" w:hAnsi="Arial" w:cs="Arial"/>
                <w:b/>
                <w:bCs/>
              </w:rPr>
              <w:t>“Minister of the Crown”</w:t>
            </w:r>
          </w:p>
        </w:tc>
        <w:tc>
          <w:tcPr>
            <w:tcW w:w="7625" w:type="dxa"/>
          </w:tcPr>
          <w:p w14:paraId="2C1EBF9A" w14:textId="0F4AA137" w:rsidR="6CEC3DB8" w:rsidRDefault="002C7FB4" w:rsidP="5659255A">
            <w:pPr>
              <w:jc w:val="both"/>
              <w:rPr>
                <w:rFonts w:ascii="Arial" w:hAnsi="Arial" w:cs="Arial"/>
                <w:b/>
                <w:bCs/>
              </w:rPr>
            </w:pPr>
            <w:r>
              <w:rPr>
                <w:rFonts w:ascii="Arial" w:hAnsi="Arial" w:cs="Arial"/>
              </w:rPr>
              <w:t>a</w:t>
            </w:r>
            <w:r w:rsidR="6CEC3DB8" w:rsidRPr="5659255A">
              <w:rPr>
                <w:rFonts w:ascii="Arial" w:hAnsi="Arial" w:cs="Arial"/>
              </w:rPr>
              <w:t xml:space="preserve">s defined in the </w:t>
            </w:r>
            <w:r w:rsidR="6CEC3DB8" w:rsidRPr="5659255A">
              <w:rPr>
                <w:rFonts w:ascii="Arial" w:hAnsi="Arial" w:cs="Arial"/>
                <w:b/>
                <w:bCs/>
              </w:rPr>
              <w:t xml:space="preserve">ESO </w:t>
            </w:r>
            <w:proofErr w:type="gramStart"/>
            <w:r w:rsidR="6CEC3DB8" w:rsidRPr="5659255A">
              <w:rPr>
                <w:rFonts w:ascii="Arial" w:hAnsi="Arial" w:cs="Arial"/>
                <w:b/>
                <w:bCs/>
              </w:rPr>
              <w:t>Licence;</w:t>
            </w:r>
            <w:proofErr w:type="gramEnd"/>
          </w:p>
          <w:p w14:paraId="0D5B85B5" w14:textId="44B64BB4" w:rsidR="002C7FB4" w:rsidRDefault="002C7FB4" w:rsidP="5659255A">
            <w:pPr>
              <w:jc w:val="both"/>
              <w:rPr>
                <w:rFonts w:ascii="Arial" w:hAnsi="Arial" w:cs="Arial"/>
              </w:rPr>
            </w:pPr>
          </w:p>
        </w:tc>
      </w:tr>
      <w:tr w:rsidR="006E7788" w14:paraId="4A9F90F3" w14:textId="77777777" w:rsidTr="00123BEA">
        <w:trPr>
          <w:gridAfter w:val="1"/>
          <w:wAfter w:w="29" w:type="dxa"/>
        </w:trPr>
        <w:tc>
          <w:tcPr>
            <w:tcW w:w="269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762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proofErr w:type="gramStart"/>
            <w:r>
              <w:rPr>
                <w:rFonts w:ascii="Arial" w:hAnsi="Arial" w:cs="Arial"/>
              </w:rPr>
              <w:t>);</w:t>
            </w:r>
            <w:proofErr w:type="gramEnd"/>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123BEA">
        <w:trPr>
          <w:gridAfter w:val="1"/>
          <w:wAfter w:w="29" w:type="dxa"/>
        </w:trPr>
        <w:tc>
          <w:tcPr>
            <w:tcW w:w="269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 xml:space="preserve">Grid Supply </w:t>
            </w:r>
            <w:proofErr w:type="gramStart"/>
            <w:r w:rsidRPr="00D52C9C">
              <w:rPr>
                <w:rFonts w:ascii="Arial" w:hAnsi="Arial" w:cs="Arial"/>
                <w:b/>
                <w:szCs w:val="22"/>
              </w:rPr>
              <w:t>Point</w:t>
            </w:r>
            <w:r>
              <w:rPr>
                <w:rFonts w:ascii="Arial" w:hAnsi="Arial" w:cs="Arial"/>
                <w:szCs w:val="22"/>
              </w:rPr>
              <w:t>;</w:t>
            </w:r>
            <w:proofErr w:type="gramEnd"/>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123BEA">
        <w:trPr>
          <w:gridAfter w:val="1"/>
          <w:wAfter w:w="29" w:type="dxa"/>
        </w:trPr>
        <w:tc>
          <w:tcPr>
            <w:tcW w:w="269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762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w:t>
            </w:r>
            <w:proofErr w:type="gramStart"/>
            <w:r>
              <w:rPr>
                <w:rFonts w:ascii="Arial" w:hAnsi="Arial" w:cs="Arial"/>
                <w:szCs w:val="22"/>
              </w:rPr>
              <w:t>substation;</w:t>
            </w:r>
            <w:proofErr w:type="gramEnd"/>
          </w:p>
        </w:tc>
      </w:tr>
      <w:tr w:rsidR="006772B6" w14:paraId="147F6A0D" w14:textId="77777777" w:rsidTr="00123BEA">
        <w:trPr>
          <w:gridAfter w:val="1"/>
          <w:wAfter w:w="29" w:type="dxa"/>
        </w:trPr>
        <w:tc>
          <w:tcPr>
            <w:tcW w:w="269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762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123BEA">
        <w:trPr>
          <w:gridAfter w:val="1"/>
          <w:wAfter w:w="29" w:type="dxa"/>
        </w:trPr>
        <w:tc>
          <w:tcPr>
            <w:tcW w:w="269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762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123BEA">
        <w:trPr>
          <w:gridAfter w:val="1"/>
          <w:wAfter w:w="29" w:type="dxa"/>
        </w:trPr>
        <w:tc>
          <w:tcPr>
            <w:tcW w:w="269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762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w:t>
            </w:r>
            <w:proofErr w:type="gramStart"/>
            <w:r>
              <w:rPr>
                <w:rFonts w:ascii="Arial" w:hAnsi="Arial" w:cs="Arial"/>
                <w:b/>
              </w:rPr>
              <w:t xml:space="preserve">Plant </w:t>
            </w:r>
            <w:r>
              <w:rPr>
                <w:rFonts w:ascii="Arial" w:hAnsi="Arial" w:cs="Arial"/>
              </w:rPr>
              <w:t xml:space="preserve"> or</w:t>
            </w:r>
            <w:proofErr w:type="gramEnd"/>
            <w:r>
              <w:rPr>
                <w:rFonts w:ascii="Arial" w:hAnsi="Arial" w:cs="Arial"/>
              </w:rPr>
              <w:t xml:space="preserve"> </w:t>
            </w:r>
            <w:r>
              <w:rPr>
                <w:rFonts w:ascii="Arial" w:hAnsi="Arial" w:cs="Arial"/>
                <w:b/>
              </w:rPr>
              <w:t xml:space="preserve">Transmission Apparatus </w:t>
            </w:r>
            <w:r>
              <w:rPr>
                <w:rFonts w:ascii="Arial" w:hAnsi="Arial" w:cs="Arial"/>
              </w:rPr>
              <w:t xml:space="preserve">or the manner of its operation which in either </w:t>
            </w:r>
            <w:r>
              <w:rPr>
                <w:rFonts w:ascii="Arial" w:hAnsi="Arial" w:cs="Arial"/>
              </w:rPr>
              <w:lastRenderedPageBreak/>
              <w:t xml:space="preserve">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123BEA">
        <w:trPr>
          <w:gridAfter w:val="1"/>
          <w:wAfter w:w="29" w:type="dxa"/>
        </w:trPr>
        <w:tc>
          <w:tcPr>
            <w:tcW w:w="2695" w:type="dxa"/>
          </w:tcPr>
          <w:p w14:paraId="62DBE70B" w14:textId="77777777" w:rsidR="006E7788" w:rsidRDefault="006E7788" w:rsidP="006E7788">
            <w:pPr>
              <w:pStyle w:val="BodyText"/>
              <w:rPr>
                <w:rFonts w:ascii="Arial" w:hAnsi="Arial" w:cs="Arial"/>
                <w:b/>
                <w:bCs/>
              </w:rPr>
            </w:pPr>
            <w:r>
              <w:rPr>
                <w:rFonts w:ascii="Arial" w:hAnsi="Arial" w:cs="Arial"/>
                <w:b/>
                <w:bCs/>
              </w:rPr>
              <w:lastRenderedPageBreak/>
              <w:t>"Modification Affected User"</w:t>
            </w:r>
          </w:p>
        </w:tc>
        <w:tc>
          <w:tcPr>
            <w:tcW w:w="762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123BEA">
        <w:trPr>
          <w:gridAfter w:val="1"/>
          <w:wAfter w:w="29" w:type="dxa"/>
          <w:trHeight w:val="754"/>
        </w:trPr>
        <w:tc>
          <w:tcPr>
            <w:tcW w:w="269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123BEA">
        <w:trPr>
          <w:gridAfter w:val="1"/>
          <w:wAfter w:w="29" w:type="dxa"/>
          <w:trHeight w:val="754"/>
        </w:trPr>
        <w:tc>
          <w:tcPr>
            <w:tcW w:w="269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762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123BEA">
        <w:trPr>
          <w:gridAfter w:val="1"/>
          <w:wAfter w:w="29" w:type="dxa"/>
        </w:trPr>
        <w:tc>
          <w:tcPr>
            <w:tcW w:w="269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762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123BEA">
        <w:trPr>
          <w:gridAfter w:val="1"/>
          <w:wAfter w:w="29" w:type="dxa"/>
        </w:trPr>
        <w:tc>
          <w:tcPr>
            <w:tcW w:w="269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123BEA">
        <w:trPr>
          <w:gridAfter w:val="1"/>
          <w:wAfter w:w="29" w:type="dxa"/>
        </w:trPr>
        <w:tc>
          <w:tcPr>
            <w:tcW w:w="269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7625" w:type="dxa"/>
          </w:tcPr>
          <w:p w14:paraId="08F985FF" w14:textId="6EBB049F" w:rsidR="006E7788" w:rsidRDefault="4B9E9046" w:rsidP="006E7788">
            <w:pPr>
              <w:pStyle w:val="BodyText"/>
              <w:jc w:val="both"/>
              <w:rPr>
                <w:rFonts w:ascii="Arial" w:hAnsi="Arial" w:cs="Arial"/>
              </w:rPr>
            </w:pPr>
            <w:r w:rsidRPr="5659255A">
              <w:rPr>
                <w:rFonts w:ascii="Arial" w:hAnsi="Arial" w:cs="Arial"/>
              </w:rPr>
              <w:t xml:space="preserve">is the National Electricity Transmission System Security and Quality of Supply </w:t>
            </w:r>
            <w:proofErr w:type="gramStart"/>
            <w:r w:rsidRPr="5659255A">
              <w:rPr>
                <w:rFonts w:ascii="Arial" w:hAnsi="Arial" w:cs="Arial"/>
              </w:rPr>
              <w:t xml:space="preserve">Standards </w:t>
            </w:r>
            <w:r w:rsidR="30D4DB36" w:rsidRPr="5659255A">
              <w:rPr>
                <w:rFonts w:ascii="Arial" w:hAnsi="Arial" w:cs="Arial"/>
              </w:rPr>
              <w:t xml:space="preserve"> as</w:t>
            </w:r>
            <w:proofErr w:type="gramEnd"/>
            <w:r w:rsidR="30D4DB36" w:rsidRPr="5659255A">
              <w:rPr>
                <w:rFonts w:ascii="Arial" w:hAnsi="Arial" w:cs="Arial"/>
              </w:rPr>
              <w:t xml:space="preserve"> referred to in condition E7 of the </w:t>
            </w:r>
            <w:r w:rsidR="30D4DB36" w:rsidRPr="5659255A">
              <w:rPr>
                <w:rFonts w:ascii="Arial" w:hAnsi="Arial" w:cs="Arial"/>
                <w:b/>
                <w:bCs/>
              </w:rPr>
              <w:t xml:space="preserve">ESO </w:t>
            </w:r>
            <w:proofErr w:type="gramStart"/>
            <w:r w:rsidR="30D4DB36" w:rsidRPr="5659255A">
              <w:rPr>
                <w:rFonts w:ascii="Arial" w:hAnsi="Arial" w:cs="Arial"/>
                <w:b/>
                <w:bCs/>
              </w:rPr>
              <w:t>Licence</w:t>
            </w:r>
            <w:r w:rsidRPr="5659255A">
              <w:rPr>
                <w:rFonts w:ascii="Arial" w:hAnsi="Arial" w:cs="Arial"/>
              </w:rPr>
              <w:t xml:space="preserve"> ;</w:t>
            </w:r>
            <w:proofErr w:type="gramEnd"/>
          </w:p>
        </w:tc>
      </w:tr>
      <w:tr w:rsidR="5659255A" w14:paraId="6733222A" w14:textId="77777777" w:rsidTr="00123BEA">
        <w:trPr>
          <w:gridAfter w:val="1"/>
          <w:wAfter w:w="29" w:type="dxa"/>
          <w:trHeight w:val="300"/>
        </w:trPr>
        <w:tc>
          <w:tcPr>
            <w:tcW w:w="2695" w:type="dxa"/>
          </w:tcPr>
          <w:p w14:paraId="66359F67" w14:textId="12CE6C9B" w:rsidR="420FDA1A" w:rsidRDefault="420FDA1A" w:rsidP="00123BEA">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420FDA1A" w:rsidRDefault="420FDA1A" w:rsidP="00123BEA">
            <w:pPr>
              <w:pStyle w:val="BodyText"/>
              <w:jc w:val="both"/>
              <w:rPr>
                <w:rFonts w:ascii="Arial" w:hAnsi="Arial" w:cs="Arial"/>
              </w:rPr>
            </w:pPr>
            <w:r w:rsidRPr="5659255A">
              <w:rPr>
                <w:rFonts w:ascii="Arial" w:hAnsi="Arial" w:cs="Arial"/>
              </w:rPr>
              <w:t xml:space="preserve">The </w:t>
            </w:r>
            <w:r w:rsidR="00AB2B9F">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1C65C705" w:rsidRPr="00123BEA">
              <w:rPr>
                <w:rFonts w:ascii="Arial" w:hAnsi="Arial" w:cs="Arial"/>
              </w:rPr>
              <w:t>.</w:t>
            </w:r>
          </w:p>
        </w:tc>
      </w:tr>
      <w:tr w:rsidR="006E7788" w14:paraId="3C339A86" w14:textId="77777777" w:rsidTr="00123BEA">
        <w:trPr>
          <w:gridAfter w:val="1"/>
          <w:wAfter w:w="29" w:type="dxa"/>
        </w:trPr>
        <w:tc>
          <w:tcPr>
            <w:tcW w:w="269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762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123BEA">
        <w:trPr>
          <w:gridAfter w:val="1"/>
          <w:wAfter w:w="29" w:type="dxa"/>
        </w:trPr>
        <w:tc>
          <w:tcPr>
            <w:tcW w:w="269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762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123BEA">
        <w:trPr>
          <w:gridAfter w:val="1"/>
          <w:wAfter w:w="29" w:type="dxa"/>
        </w:trPr>
        <w:tc>
          <w:tcPr>
            <w:tcW w:w="269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762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123BEA">
        <w:trPr>
          <w:gridAfter w:val="1"/>
          <w:wAfter w:w="29" w:type="dxa"/>
        </w:trPr>
        <w:tc>
          <w:tcPr>
            <w:tcW w:w="269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762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123BEA">
        <w:trPr>
          <w:gridAfter w:val="1"/>
          <w:wAfter w:w="29" w:type="dxa"/>
        </w:trPr>
        <w:tc>
          <w:tcPr>
            <w:tcW w:w="2695" w:type="dxa"/>
          </w:tcPr>
          <w:p w14:paraId="2E3182AC" w14:textId="77777777" w:rsidR="006E7788" w:rsidRDefault="006E7788" w:rsidP="006E7788">
            <w:pPr>
              <w:spacing w:after="240"/>
              <w:rPr>
                <w:rFonts w:ascii="Arial" w:hAnsi="Arial" w:cs="Arial"/>
                <w:b/>
                <w:bCs/>
              </w:rPr>
            </w:pPr>
            <w:r>
              <w:rPr>
                <w:rFonts w:ascii="Arial" w:hAnsi="Arial" w:cs="Arial"/>
                <w:b/>
                <w:bCs/>
              </w:rPr>
              <w:lastRenderedPageBreak/>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762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w:t>
            </w:r>
            <w:proofErr w:type="gramStart"/>
            <w:r>
              <w:rPr>
                <w:rFonts w:ascii="Arial" w:hAnsi="Arial" w:cs="Arial"/>
                <w:b/>
                <w:bCs/>
              </w:rPr>
              <w:t xml:space="preserve">Volumes  </w:t>
            </w:r>
            <w:r>
              <w:rPr>
                <w:rFonts w:ascii="Arial" w:hAnsi="Arial"/>
                <w:b/>
                <w:bCs/>
              </w:rPr>
              <w:t>(</w:t>
            </w:r>
            <w:proofErr w:type="spellStart"/>
            <w:proofErr w:type="gramEnd"/>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proofErr w:type="gramStart"/>
            <w:r>
              <w:rPr>
                <w:rFonts w:ascii="Arial" w:hAnsi="Arial" w:cs="Arial"/>
              </w:rPr>
              <w:t>);</w:t>
            </w:r>
            <w:proofErr w:type="gramEnd"/>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123BEA">
        <w:trPr>
          <w:gridAfter w:val="1"/>
          <w:wAfter w:w="29" w:type="dxa"/>
        </w:trPr>
        <w:tc>
          <w:tcPr>
            <w:tcW w:w="269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762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90" w:name="_BPDCI_105"/>
            <w:r w:rsidRPr="00416BDE">
              <w:rPr>
                <w:rFonts w:ascii="Arial" w:hAnsi="Arial" w:cs="Arial"/>
              </w:rPr>
              <w:t xml:space="preserve">Section 3, </w:t>
            </w:r>
            <w:bookmarkEnd w:id="90"/>
            <w:r w:rsidRPr="00416BDE">
              <w:rPr>
                <w:rFonts w:ascii="Arial" w:hAnsi="Arial" w:cs="Arial"/>
              </w:rPr>
              <w:t>Appendix 2</w:t>
            </w:r>
            <w:bookmarkStart w:id="91" w:name="_BPDCD_106"/>
            <w:r w:rsidRPr="00416BDE">
              <w:rPr>
                <w:rFonts w:ascii="Arial" w:hAnsi="Arial" w:cs="Arial"/>
              </w:rPr>
              <w:t>;</w:t>
            </w:r>
            <w:bookmarkEnd w:id="91"/>
          </w:p>
        </w:tc>
      </w:tr>
      <w:tr w:rsidR="006E7788" w14:paraId="6E18E54D" w14:textId="77777777" w:rsidTr="00123BEA">
        <w:trPr>
          <w:gridAfter w:val="1"/>
          <w:wAfter w:w="29" w:type="dxa"/>
        </w:trPr>
        <w:tc>
          <w:tcPr>
            <w:tcW w:w="269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762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2" w:name="_BPDCD_107"/>
            <w:r w:rsidRPr="00416BDE">
              <w:rPr>
                <w:rFonts w:ascii="Arial" w:hAnsi="Arial" w:cs="Arial"/>
              </w:rPr>
              <w:t>;</w:t>
            </w:r>
            <w:bookmarkEnd w:id="92"/>
          </w:p>
        </w:tc>
      </w:tr>
      <w:tr w:rsidR="006E7788" w14:paraId="1591F941" w14:textId="77777777" w:rsidTr="00123BEA">
        <w:trPr>
          <w:gridAfter w:val="1"/>
          <w:wAfter w:w="29" w:type="dxa"/>
        </w:trPr>
        <w:tc>
          <w:tcPr>
            <w:tcW w:w="269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762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3" w:name="_BPDCD_108"/>
            <w:r w:rsidRPr="00416BDE">
              <w:rPr>
                <w:rFonts w:ascii="Arial" w:hAnsi="Arial" w:cs="Arial"/>
              </w:rPr>
              <w:t>;</w:t>
            </w:r>
            <w:bookmarkEnd w:id="93"/>
          </w:p>
        </w:tc>
      </w:tr>
      <w:tr w:rsidR="006E7788" w14:paraId="227144D9" w14:textId="77777777" w:rsidTr="00123BEA">
        <w:trPr>
          <w:gridAfter w:val="1"/>
          <w:wAfter w:w="29" w:type="dxa"/>
        </w:trPr>
        <w:tc>
          <w:tcPr>
            <w:tcW w:w="269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 xml:space="preserve">Deemed NHH Forecasting </w:t>
            </w:r>
            <w:proofErr w:type="gramStart"/>
            <w:r w:rsidRPr="00416BDE">
              <w:rPr>
                <w:rFonts w:ascii="Arial" w:hAnsi="Arial" w:cs="Arial"/>
                <w:b/>
              </w:rPr>
              <w:t>Performance</w:t>
            </w:r>
            <w:r w:rsidRPr="00416BDE">
              <w:rPr>
                <w:rFonts w:ascii="Arial" w:hAnsi="Arial" w:cs="Arial"/>
              </w:rPr>
              <w:t xml:space="preserve">  and</w:t>
            </w:r>
            <w:proofErr w:type="gramEnd"/>
            <w:r w:rsidRPr="00416BDE">
              <w:rPr>
                <w:rFonts w:ascii="Arial" w:hAnsi="Arial" w:cs="Arial"/>
              </w:rPr>
              <w:t xml:space="preserve"> the </w:t>
            </w:r>
            <w:r w:rsidRPr="00416BDE">
              <w:rPr>
                <w:rFonts w:ascii="Arial" w:hAnsi="Arial" w:cs="Arial"/>
                <w:b/>
              </w:rPr>
              <w:t>Indicative Annual HH TNUoS Charge</w:t>
            </w:r>
            <w:r w:rsidRPr="00416BDE">
              <w:rPr>
                <w:rFonts w:ascii="Arial" w:hAnsi="Arial" w:cs="Arial"/>
              </w:rPr>
              <w:t xml:space="preserve"> calculated </w:t>
            </w:r>
            <w:proofErr w:type="gramStart"/>
            <w:r w:rsidRPr="00416BDE">
              <w:rPr>
                <w:rFonts w:ascii="Arial" w:hAnsi="Arial" w:cs="Arial"/>
              </w:rPr>
              <w:t>on the basis of</w:t>
            </w:r>
            <w:proofErr w:type="gramEnd"/>
            <w:r w:rsidRPr="00416BDE">
              <w:rPr>
                <w:rFonts w:ascii="Arial" w:hAnsi="Arial" w:cs="Arial"/>
              </w:rPr>
              <w:t xml:space="preserve">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4" w:name="_BPDCD_109"/>
            <w:r w:rsidRPr="00416BDE">
              <w:rPr>
                <w:rFonts w:ascii="Arial" w:hAnsi="Arial" w:cs="Arial"/>
              </w:rPr>
              <w:t>;</w:t>
            </w:r>
            <w:bookmarkEnd w:id="94"/>
          </w:p>
        </w:tc>
      </w:tr>
      <w:tr w:rsidR="006E7788" w14:paraId="3A82ED76" w14:textId="77777777" w:rsidTr="00123BEA">
        <w:trPr>
          <w:gridAfter w:val="1"/>
          <w:wAfter w:w="29" w:type="dxa"/>
        </w:trPr>
        <w:tc>
          <w:tcPr>
            <w:tcW w:w="269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123BEA">
        <w:trPr>
          <w:gridAfter w:val="1"/>
          <w:wAfter w:w="29" w:type="dxa"/>
        </w:trPr>
        <w:tc>
          <w:tcPr>
            <w:tcW w:w="269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762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w:t>
            </w:r>
            <w:proofErr w:type="gramStart"/>
            <w:r w:rsidRPr="000D40DF">
              <w:rPr>
                <w:rFonts w:ascii="Arial" w:hAnsi="Arial" w:cs="Arial"/>
                <w:color w:val="000000"/>
                <w:lang w:eastAsia="en-GB"/>
              </w:rPr>
              <w:t>a;</w:t>
            </w:r>
            <w:proofErr w:type="gramEnd"/>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123BEA">
        <w:trPr>
          <w:gridAfter w:val="1"/>
          <w:wAfter w:w="29" w:type="dxa"/>
        </w:trPr>
        <w:tc>
          <w:tcPr>
            <w:tcW w:w="2695"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762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123BEA">
        <w:trPr>
          <w:gridAfter w:val="1"/>
          <w:wAfter w:w="29" w:type="dxa"/>
        </w:trPr>
        <w:tc>
          <w:tcPr>
            <w:tcW w:w="269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762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123BEA">
        <w:trPr>
          <w:gridAfter w:val="1"/>
          <w:wAfter w:w="29" w:type="dxa"/>
        </w:trPr>
        <w:tc>
          <w:tcPr>
            <w:tcW w:w="269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762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123BEA">
        <w:trPr>
          <w:gridAfter w:val="1"/>
          <w:wAfter w:w="29" w:type="dxa"/>
        </w:trPr>
        <w:tc>
          <w:tcPr>
            <w:tcW w:w="2695" w:type="dxa"/>
          </w:tcPr>
          <w:p w14:paraId="51E0AE7A" w14:textId="77777777" w:rsidR="006E7788" w:rsidRDefault="006E7788" w:rsidP="006E7788">
            <w:pPr>
              <w:pStyle w:val="BodyText"/>
              <w:rPr>
                <w:rFonts w:ascii="Arial" w:hAnsi="Arial" w:cs="Arial"/>
                <w:b/>
                <w:bCs/>
              </w:rPr>
            </w:pPr>
            <w:r>
              <w:rPr>
                <w:rFonts w:ascii="Arial" w:hAnsi="Arial" w:cs="Arial"/>
                <w:b/>
                <w:bCs/>
              </w:rPr>
              <w:t>"</w:t>
            </w:r>
            <w:proofErr w:type="gramStart"/>
            <w:r>
              <w:rPr>
                <w:rFonts w:ascii="Arial" w:hAnsi="Arial" w:cs="Arial"/>
                <w:b/>
                <w:bCs/>
              </w:rPr>
              <w:t>Non Standard</w:t>
            </w:r>
            <w:proofErr w:type="gramEnd"/>
            <w:r>
              <w:rPr>
                <w:rFonts w:ascii="Arial" w:hAnsi="Arial" w:cs="Arial"/>
                <w:b/>
                <w:bCs/>
              </w:rPr>
              <w:t xml:space="preserve"> Boundary"</w:t>
            </w:r>
          </w:p>
        </w:tc>
        <w:tc>
          <w:tcPr>
            <w:tcW w:w="762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123BEA">
        <w:trPr>
          <w:gridAfter w:val="1"/>
          <w:wAfter w:w="29" w:type="dxa"/>
        </w:trPr>
        <w:tc>
          <w:tcPr>
            <w:tcW w:w="2695" w:type="dxa"/>
          </w:tcPr>
          <w:p w14:paraId="0460DA64" w14:textId="77777777" w:rsidR="006E7788" w:rsidRDefault="006E7788" w:rsidP="006E7788">
            <w:pPr>
              <w:rPr>
                <w:rFonts w:ascii="Arial" w:hAnsi="Arial" w:cs="Arial"/>
                <w:b/>
                <w:bCs/>
              </w:rPr>
            </w:pPr>
            <w:r>
              <w:rPr>
                <w:rFonts w:ascii="Arial" w:hAnsi="Arial" w:cs="Arial"/>
                <w:b/>
                <w:bCs/>
              </w:rPr>
              <w:lastRenderedPageBreak/>
              <w:t>"Non-Synchronous Generating Unit"</w:t>
            </w:r>
          </w:p>
        </w:tc>
        <w:tc>
          <w:tcPr>
            <w:tcW w:w="762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123BEA">
        <w:trPr>
          <w:gridAfter w:val="1"/>
          <w:wAfter w:w="29" w:type="dxa"/>
        </w:trPr>
        <w:tc>
          <w:tcPr>
            <w:tcW w:w="269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762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123BEA">
        <w:trPr>
          <w:gridAfter w:val="1"/>
          <w:wAfter w:w="29" w:type="dxa"/>
        </w:trPr>
        <w:tc>
          <w:tcPr>
            <w:tcW w:w="2695" w:type="dxa"/>
            <w:shd w:val="clear" w:color="auto" w:fill="auto"/>
          </w:tcPr>
          <w:p w14:paraId="7D2E36B1" w14:textId="4A565017" w:rsidR="006E7788" w:rsidRPr="00416BDE" w:rsidRDefault="006E7788" w:rsidP="006E7788">
            <w:pPr>
              <w:pStyle w:val="BodyText"/>
              <w:rPr>
                <w:rFonts w:ascii="Arial" w:hAnsi="Arial" w:cs="Arial"/>
                <w:b/>
                <w:bCs/>
              </w:rPr>
            </w:pPr>
            <w:bookmarkStart w:id="95" w:name="_BPDCI_110"/>
            <w:r w:rsidRPr="00416BDE">
              <w:rPr>
                <w:rFonts w:ascii="Arial" w:hAnsi="Arial" w:cs="Arial"/>
                <w:b/>
                <w:bCs/>
              </w:rPr>
              <w:t>"Notification Date"</w:t>
            </w:r>
            <w:bookmarkEnd w:id="95"/>
          </w:p>
        </w:tc>
        <w:tc>
          <w:tcPr>
            <w:tcW w:w="7625" w:type="dxa"/>
            <w:shd w:val="clear" w:color="auto" w:fill="auto"/>
          </w:tcPr>
          <w:p w14:paraId="70F5166A" w14:textId="77777777" w:rsidR="006E7788" w:rsidRPr="00416BDE" w:rsidRDefault="006E7788" w:rsidP="006E7788">
            <w:pPr>
              <w:pStyle w:val="BodyText"/>
              <w:jc w:val="both"/>
              <w:rPr>
                <w:rFonts w:ascii="Arial" w:hAnsi="Arial" w:cs="Arial"/>
              </w:rPr>
            </w:pPr>
            <w:bookmarkStart w:id="96"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6"/>
          </w:p>
        </w:tc>
      </w:tr>
      <w:tr w:rsidR="006E7788" w14:paraId="103B6615" w14:textId="77777777" w:rsidTr="00123BEA">
        <w:trPr>
          <w:gridAfter w:val="1"/>
          <w:wAfter w:w="29" w:type="dxa"/>
          <w:trHeight w:val="971"/>
        </w:trPr>
        <w:tc>
          <w:tcPr>
            <w:tcW w:w="269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7" w:name="_BPDCD_113"/>
          </w:p>
        </w:tc>
        <w:bookmarkEnd w:id="97"/>
        <w:tc>
          <w:tcPr>
            <w:tcW w:w="762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123BEA">
        <w:trPr>
          <w:gridAfter w:val="1"/>
          <w:wAfter w:w="29" w:type="dxa"/>
        </w:trPr>
        <w:tc>
          <w:tcPr>
            <w:tcW w:w="2695" w:type="dxa"/>
            <w:shd w:val="clear" w:color="auto" w:fill="auto"/>
          </w:tcPr>
          <w:p w14:paraId="51C80081" w14:textId="7C0F2C26" w:rsidR="006E7788" w:rsidRPr="0019675B" w:rsidRDefault="006E7788" w:rsidP="006E7788">
            <w:pPr>
              <w:pStyle w:val="BodyText"/>
              <w:rPr>
                <w:rFonts w:ascii="Arial" w:hAnsi="Arial" w:cs="Arial"/>
                <w:b/>
                <w:bCs/>
              </w:rPr>
            </w:pPr>
            <w:bookmarkStart w:id="98" w:name="_BPDCI_115"/>
            <w:r w:rsidRPr="0019675B">
              <w:rPr>
                <w:rFonts w:ascii="Arial" w:hAnsi="Arial" w:cs="Arial"/>
                <w:b/>
                <w:bCs/>
              </w:rPr>
              <w:t>"Notification of Circuit Restriction"</w:t>
            </w:r>
            <w:bookmarkEnd w:id="98"/>
          </w:p>
          <w:p w14:paraId="00C83CA5" w14:textId="77777777" w:rsidR="006E7788" w:rsidRPr="0019675B" w:rsidRDefault="006E7788" w:rsidP="006E7788">
            <w:pPr>
              <w:pStyle w:val="BodyText"/>
              <w:rPr>
                <w:rFonts w:ascii="Arial" w:hAnsi="Arial" w:cs="Arial"/>
                <w:b/>
                <w:bCs/>
              </w:rPr>
            </w:pPr>
          </w:p>
        </w:tc>
        <w:tc>
          <w:tcPr>
            <w:tcW w:w="7625" w:type="dxa"/>
            <w:shd w:val="clear" w:color="auto" w:fill="auto"/>
          </w:tcPr>
          <w:p w14:paraId="1CCB2903" w14:textId="77777777" w:rsidR="006E7788" w:rsidRPr="0019675B" w:rsidRDefault="006E7788" w:rsidP="006E7788">
            <w:pPr>
              <w:pStyle w:val="BodyText"/>
              <w:jc w:val="both"/>
              <w:rPr>
                <w:rFonts w:ascii="Arial" w:hAnsi="Arial" w:cs="Arial"/>
                <w:b/>
              </w:rPr>
            </w:pPr>
            <w:bookmarkStart w:id="99"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9"/>
          </w:p>
        </w:tc>
      </w:tr>
      <w:tr w:rsidR="006E7788" w14:paraId="090856BC" w14:textId="77777777" w:rsidTr="00123BEA">
        <w:trPr>
          <w:gridAfter w:val="1"/>
          <w:wAfter w:w="29" w:type="dxa"/>
        </w:trPr>
        <w:tc>
          <w:tcPr>
            <w:tcW w:w="269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44D70C86" w14:textId="77777777" w:rsidR="006E7788" w:rsidRPr="0000119F" w:rsidRDefault="006E7788" w:rsidP="006E7788">
            <w:pPr>
              <w:jc w:val="both"/>
              <w:rPr>
                <w:rFonts w:ascii="Arial" w:hAnsi="Arial" w:cs="Arial"/>
                <w:szCs w:val="22"/>
              </w:rPr>
            </w:pPr>
          </w:p>
        </w:tc>
      </w:tr>
      <w:tr w:rsidR="006E7788" w14:paraId="3EC4A940" w14:textId="77777777" w:rsidTr="00123BEA">
        <w:trPr>
          <w:gridAfter w:val="1"/>
          <w:wAfter w:w="29" w:type="dxa"/>
        </w:trPr>
        <w:tc>
          <w:tcPr>
            <w:tcW w:w="2695" w:type="dxa"/>
            <w:shd w:val="clear" w:color="auto" w:fill="auto"/>
          </w:tcPr>
          <w:p w14:paraId="1FF42CE9" w14:textId="07470369" w:rsidR="006E7788" w:rsidRPr="0019675B" w:rsidRDefault="006E7788" w:rsidP="006E7788">
            <w:pPr>
              <w:pStyle w:val="BodyText"/>
              <w:rPr>
                <w:rFonts w:ascii="Arial" w:hAnsi="Arial" w:cs="Arial"/>
                <w:b/>
                <w:bCs/>
              </w:rPr>
            </w:pPr>
            <w:bookmarkStart w:id="100" w:name="_BPDCI_117"/>
            <w:r w:rsidRPr="0019675B">
              <w:rPr>
                <w:rFonts w:ascii="Arial" w:hAnsi="Arial" w:cs="Arial"/>
                <w:b/>
                <w:bCs/>
              </w:rPr>
              <w:t>"Notification of Restrictions on Availability"</w:t>
            </w:r>
            <w:bookmarkEnd w:id="100"/>
          </w:p>
        </w:tc>
        <w:tc>
          <w:tcPr>
            <w:tcW w:w="7625" w:type="dxa"/>
            <w:shd w:val="clear" w:color="auto" w:fill="auto"/>
          </w:tcPr>
          <w:p w14:paraId="756BAC7A" w14:textId="77777777" w:rsidR="006E7788" w:rsidRPr="0019675B" w:rsidRDefault="006E7788" w:rsidP="006E7788">
            <w:pPr>
              <w:pStyle w:val="BodyText"/>
              <w:jc w:val="both"/>
              <w:rPr>
                <w:rFonts w:ascii="Arial" w:hAnsi="Arial" w:cs="Arial"/>
              </w:rPr>
            </w:pPr>
            <w:bookmarkStart w:id="101"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1"/>
          </w:p>
        </w:tc>
      </w:tr>
      <w:tr w:rsidR="006E7788" w14:paraId="49C4224D" w14:textId="77777777" w:rsidTr="00123BEA">
        <w:trPr>
          <w:gridAfter w:val="1"/>
          <w:wAfter w:w="29" w:type="dxa"/>
        </w:trPr>
        <w:tc>
          <w:tcPr>
            <w:tcW w:w="269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123BEA">
        <w:trPr>
          <w:gridAfter w:val="1"/>
          <w:wAfter w:w="29" w:type="dxa"/>
        </w:trPr>
        <w:tc>
          <w:tcPr>
            <w:tcW w:w="269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123BEA">
        <w:trPr>
          <w:gridAfter w:val="1"/>
          <w:wAfter w:w="29" w:type="dxa"/>
        </w:trPr>
        <w:tc>
          <w:tcPr>
            <w:tcW w:w="269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123BEA">
        <w:trPr>
          <w:gridAfter w:val="1"/>
          <w:wAfter w:w="29" w:type="dxa"/>
        </w:trPr>
        <w:tc>
          <w:tcPr>
            <w:tcW w:w="269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6E7788" w14:paraId="2ED8755B" w14:textId="77777777" w:rsidTr="00123BEA">
        <w:trPr>
          <w:gridAfter w:val="1"/>
          <w:wAfter w:w="29" w:type="dxa"/>
        </w:trPr>
        <w:tc>
          <w:tcPr>
            <w:tcW w:w="269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762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proofErr w:type="gramStart"/>
            <w:r>
              <w:rPr>
                <w:rFonts w:ascii="Arial" w:hAnsi="Arial" w:cs="Arial"/>
                <w:b/>
              </w:rPr>
              <w:t>STC</w:t>
            </w:r>
            <w:r>
              <w:rPr>
                <w:rFonts w:ascii="Arial" w:hAnsi="Arial" w:cs="Arial"/>
              </w:rPr>
              <w:t>;</w:t>
            </w:r>
            <w:proofErr w:type="gramEnd"/>
          </w:p>
          <w:p w14:paraId="3D3ED75A" w14:textId="77777777" w:rsidR="006E7788" w:rsidRDefault="006E7788" w:rsidP="006E7788">
            <w:pPr>
              <w:jc w:val="both"/>
              <w:rPr>
                <w:rFonts w:ascii="Arial" w:hAnsi="Arial" w:cs="Arial"/>
              </w:rPr>
            </w:pPr>
          </w:p>
        </w:tc>
      </w:tr>
      <w:tr w:rsidR="006E7788" w14:paraId="1462065E" w14:textId="77777777" w:rsidTr="00123BEA">
        <w:trPr>
          <w:gridAfter w:val="1"/>
          <w:wAfter w:w="29" w:type="dxa"/>
        </w:trPr>
        <w:tc>
          <w:tcPr>
            <w:tcW w:w="269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762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proofErr w:type="gramStart"/>
            <w:r>
              <w:rPr>
                <w:rFonts w:ascii="Arial" w:hAnsi="Arial" w:cs="Arial"/>
                <w:b/>
              </w:rPr>
              <w:t>CUSC</w:t>
            </w:r>
            <w:r>
              <w:rPr>
                <w:rFonts w:ascii="Arial" w:hAnsi="Arial" w:cs="Arial"/>
              </w:rPr>
              <w:t>;</w:t>
            </w:r>
            <w:proofErr w:type="gramEnd"/>
          </w:p>
          <w:p w14:paraId="0139759F" w14:textId="77777777" w:rsidR="006E7788" w:rsidRDefault="006E7788" w:rsidP="006E7788">
            <w:pPr>
              <w:pStyle w:val="BodyText"/>
              <w:jc w:val="both"/>
              <w:rPr>
                <w:rFonts w:ascii="Arial" w:hAnsi="Arial" w:cs="Arial"/>
                <w:b/>
                <w:i/>
              </w:rPr>
            </w:pPr>
            <w:r>
              <w:rPr>
                <w:rFonts w:ascii="Arial" w:hAnsi="Arial" w:cs="Arial"/>
              </w:rPr>
              <w:lastRenderedPageBreak/>
              <w:t xml:space="preserve">In the context of the </w:t>
            </w:r>
            <w:r w:rsidRPr="00B05914">
              <w:rPr>
                <w:rFonts w:ascii="Arial" w:hAnsi="Arial" w:cs="Arial"/>
                <w:b/>
              </w:rPr>
              <w:t xml:space="preserve">Charging </w:t>
            </w:r>
            <w:proofErr w:type="gramStart"/>
            <w:r w:rsidRPr="00B05914">
              <w:rPr>
                <w:rFonts w:ascii="Arial" w:hAnsi="Arial" w:cs="Arial"/>
                <w:b/>
              </w:rPr>
              <w:t>Methodologies</w:t>
            </w:r>
            <w:proofErr w:type="gramEnd"/>
            <w:r>
              <w:rPr>
                <w:rFonts w:ascii="Arial" w:hAnsi="Arial" w:cs="Arial"/>
              </w:rPr>
              <w:t xml:space="preserve"> it shall have the meaning as defined in the BSC;</w:t>
            </w:r>
          </w:p>
        </w:tc>
      </w:tr>
      <w:tr w:rsidR="003D5B5F" w14:paraId="5C8BD5A1" w14:textId="77777777" w:rsidTr="00123BEA">
        <w:trPr>
          <w:gridAfter w:val="1"/>
          <w:wAfter w:w="29" w:type="dxa"/>
        </w:trPr>
        <w:tc>
          <w:tcPr>
            <w:tcW w:w="269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lastRenderedPageBreak/>
              <w:t>“Offer Acceptance Period”</w:t>
            </w:r>
          </w:p>
        </w:tc>
        <w:tc>
          <w:tcPr>
            <w:tcW w:w="762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123BEA">
        <w:trPr>
          <w:gridAfter w:val="1"/>
          <w:wAfter w:w="29" w:type="dxa"/>
        </w:trPr>
        <w:tc>
          <w:tcPr>
            <w:tcW w:w="269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762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E7788" w14:paraId="007510BA" w14:textId="77777777" w:rsidTr="00123BEA">
        <w:tblPrEx>
          <w:tblCellMar>
            <w:left w:w="108" w:type="dxa"/>
            <w:right w:w="108" w:type="dxa"/>
          </w:tblCellMar>
        </w:tblPrEx>
        <w:trPr>
          <w:gridAfter w:val="1"/>
          <w:wAfter w:w="29" w:type="dxa"/>
        </w:trPr>
        <w:tc>
          <w:tcPr>
            <w:tcW w:w="269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123BEA">
        <w:tblPrEx>
          <w:tblCellMar>
            <w:left w:w="108" w:type="dxa"/>
            <w:right w:w="108" w:type="dxa"/>
          </w:tblCellMar>
        </w:tblPrEx>
        <w:trPr>
          <w:gridAfter w:val="1"/>
          <w:wAfter w:w="29" w:type="dxa"/>
        </w:trPr>
        <w:tc>
          <w:tcPr>
            <w:tcW w:w="269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123BEA">
        <w:tblPrEx>
          <w:tblCellMar>
            <w:left w:w="108" w:type="dxa"/>
            <w:right w:w="108" w:type="dxa"/>
          </w:tblCellMar>
        </w:tblPrEx>
        <w:trPr>
          <w:gridAfter w:val="1"/>
          <w:wAfter w:w="29" w:type="dxa"/>
        </w:trPr>
        <w:tc>
          <w:tcPr>
            <w:tcW w:w="269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123BEA">
        <w:tblPrEx>
          <w:tblCellMar>
            <w:left w:w="108" w:type="dxa"/>
            <w:right w:w="108" w:type="dxa"/>
          </w:tblCellMar>
        </w:tblPrEx>
        <w:trPr>
          <w:gridAfter w:val="1"/>
          <w:wAfter w:w="29" w:type="dxa"/>
        </w:trPr>
        <w:tc>
          <w:tcPr>
            <w:tcW w:w="269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762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123BEA">
        <w:tblPrEx>
          <w:tblCellMar>
            <w:left w:w="108" w:type="dxa"/>
            <w:right w:w="108" w:type="dxa"/>
          </w:tblCellMar>
        </w:tblPrEx>
        <w:trPr>
          <w:gridAfter w:val="1"/>
          <w:wAfter w:w="29" w:type="dxa"/>
        </w:trPr>
        <w:tc>
          <w:tcPr>
            <w:tcW w:w="269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762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123BEA">
        <w:tblPrEx>
          <w:tblCellMar>
            <w:left w:w="108" w:type="dxa"/>
            <w:right w:w="108" w:type="dxa"/>
          </w:tblCellMar>
        </w:tblPrEx>
        <w:trPr>
          <w:gridAfter w:val="1"/>
          <w:wAfter w:w="29" w:type="dxa"/>
        </w:trPr>
        <w:tc>
          <w:tcPr>
            <w:tcW w:w="269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762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123BEA">
        <w:tblPrEx>
          <w:tblCellMar>
            <w:left w:w="108" w:type="dxa"/>
            <w:right w:w="108" w:type="dxa"/>
          </w:tblCellMar>
        </w:tblPrEx>
        <w:trPr>
          <w:gridAfter w:val="1"/>
          <w:wAfter w:w="29" w:type="dxa"/>
        </w:trPr>
        <w:tc>
          <w:tcPr>
            <w:tcW w:w="269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762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123BEA">
        <w:tblPrEx>
          <w:tblCellMar>
            <w:left w:w="108" w:type="dxa"/>
            <w:right w:w="108" w:type="dxa"/>
          </w:tblCellMar>
        </w:tblPrEx>
        <w:trPr>
          <w:gridAfter w:val="1"/>
          <w:wAfter w:w="29" w:type="dxa"/>
        </w:trPr>
        <w:tc>
          <w:tcPr>
            <w:tcW w:w="269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762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2" w:name="_BPDCI_121"/>
            <w:r w:rsidRPr="0019675B">
              <w:rPr>
                <w:rFonts w:ascii="Arial" w:hAnsi="Arial" w:cs="Arial"/>
              </w:rPr>
              <w:t xml:space="preserve">as defined in the </w:t>
            </w:r>
            <w:r w:rsidRPr="0019675B">
              <w:rPr>
                <w:rFonts w:ascii="Arial" w:hAnsi="Arial" w:cs="Arial"/>
                <w:b/>
              </w:rPr>
              <w:t xml:space="preserve">Transmission </w:t>
            </w:r>
            <w:proofErr w:type="gramStart"/>
            <w:r w:rsidRPr="0019675B">
              <w:rPr>
                <w:rFonts w:ascii="Arial" w:hAnsi="Arial" w:cs="Arial"/>
                <w:b/>
              </w:rPr>
              <w:t>Licence</w:t>
            </w:r>
            <w:r w:rsidRPr="0019675B">
              <w:rPr>
                <w:rFonts w:ascii="Arial" w:hAnsi="Arial" w:cs="Arial"/>
              </w:rPr>
              <w:t>;</w:t>
            </w:r>
            <w:bookmarkEnd w:id="102"/>
            <w:proofErr w:type="gramEnd"/>
          </w:p>
          <w:p w14:paraId="4523A286" w14:textId="77777777" w:rsidR="006E7788" w:rsidRDefault="006E7788" w:rsidP="006E7788">
            <w:pPr>
              <w:pStyle w:val="BodyText"/>
              <w:jc w:val="both"/>
              <w:rPr>
                <w:rFonts w:ascii="Arial" w:hAnsi="Arial" w:cs="Arial"/>
              </w:rPr>
            </w:pPr>
          </w:p>
        </w:tc>
      </w:tr>
      <w:tr w:rsidR="006E7788" w14:paraId="07D8066C" w14:textId="77777777" w:rsidTr="00123BEA">
        <w:tblPrEx>
          <w:tblCellMar>
            <w:left w:w="108" w:type="dxa"/>
            <w:right w:w="108" w:type="dxa"/>
          </w:tblCellMar>
        </w:tblPrEx>
        <w:trPr>
          <w:gridAfter w:val="1"/>
          <w:wAfter w:w="29" w:type="dxa"/>
        </w:trPr>
        <w:tc>
          <w:tcPr>
            <w:tcW w:w="269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123BEA">
        <w:tblPrEx>
          <w:tblCellMar>
            <w:left w:w="108" w:type="dxa"/>
            <w:right w:w="108" w:type="dxa"/>
          </w:tblCellMar>
        </w:tblPrEx>
        <w:trPr>
          <w:gridAfter w:val="1"/>
          <w:wAfter w:w="29" w:type="dxa"/>
        </w:trPr>
        <w:tc>
          <w:tcPr>
            <w:tcW w:w="269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762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lastRenderedPageBreak/>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123BEA">
        <w:tblPrEx>
          <w:tblCellMar>
            <w:left w:w="108" w:type="dxa"/>
            <w:right w:w="108" w:type="dxa"/>
          </w:tblCellMar>
        </w:tblPrEx>
        <w:trPr>
          <w:gridAfter w:val="1"/>
          <w:wAfter w:w="29" w:type="dxa"/>
        </w:trPr>
        <w:tc>
          <w:tcPr>
            <w:tcW w:w="2695" w:type="dxa"/>
          </w:tcPr>
          <w:p w14:paraId="6017FF22" w14:textId="77777777" w:rsidR="006E7788" w:rsidRDefault="006E7788" w:rsidP="006E7788">
            <w:pPr>
              <w:rPr>
                <w:rFonts w:ascii="Arial" w:hAnsi="Arial"/>
                <w:b/>
              </w:rPr>
            </w:pPr>
            <w:r>
              <w:rPr>
                <w:rFonts w:ascii="Arial" w:hAnsi="Arial"/>
                <w:b/>
              </w:rPr>
              <w:lastRenderedPageBreak/>
              <w:t>“Offshore Transmission Reinforcement Works”</w:t>
            </w:r>
          </w:p>
        </w:tc>
        <w:tc>
          <w:tcPr>
            <w:tcW w:w="762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123BEA">
        <w:tblPrEx>
          <w:tblCellMar>
            <w:left w:w="108" w:type="dxa"/>
            <w:right w:w="108" w:type="dxa"/>
          </w:tblCellMar>
        </w:tblPrEx>
        <w:trPr>
          <w:gridAfter w:val="1"/>
          <w:wAfter w:w="29" w:type="dxa"/>
        </w:trPr>
        <w:tc>
          <w:tcPr>
            <w:tcW w:w="269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123BEA">
        <w:tblPrEx>
          <w:tblCellMar>
            <w:left w:w="108" w:type="dxa"/>
            <w:right w:w="108" w:type="dxa"/>
          </w:tblCellMar>
        </w:tblPrEx>
        <w:trPr>
          <w:gridAfter w:val="1"/>
          <w:wAfter w:w="29" w:type="dxa"/>
        </w:trPr>
        <w:tc>
          <w:tcPr>
            <w:tcW w:w="269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 xml:space="preserve">Construction </w:t>
            </w:r>
            <w:proofErr w:type="gramStart"/>
            <w:r>
              <w:rPr>
                <w:rStyle w:val="DeltaViewInsertion"/>
                <w:rFonts w:ascii="Arial" w:hAnsi="Arial"/>
                <w:b/>
                <w:color w:val="auto"/>
                <w:u w:val="none"/>
              </w:rPr>
              <w:t>Agreement</w:t>
            </w:r>
            <w:r>
              <w:rPr>
                <w:rStyle w:val="DeltaViewInsertion"/>
                <w:rFonts w:ascii="Arial" w:hAnsi="Arial"/>
                <w:color w:val="auto"/>
                <w:u w:val="none"/>
              </w:rPr>
              <w:t>;</w:t>
            </w:r>
            <w:proofErr w:type="gramEnd"/>
          </w:p>
          <w:p w14:paraId="00B23498" w14:textId="77777777" w:rsidR="006E7788" w:rsidRDefault="006E7788" w:rsidP="006E7788"/>
        </w:tc>
      </w:tr>
      <w:tr w:rsidR="006E7788" w14:paraId="3C39500E" w14:textId="77777777" w:rsidTr="00123BEA">
        <w:tblPrEx>
          <w:tblCellMar>
            <w:left w:w="108" w:type="dxa"/>
            <w:right w:w="108" w:type="dxa"/>
          </w:tblCellMar>
        </w:tblPrEx>
        <w:trPr>
          <w:gridAfter w:val="1"/>
          <w:wAfter w:w="29" w:type="dxa"/>
        </w:trPr>
        <w:tc>
          <w:tcPr>
            <w:tcW w:w="269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 xml:space="preserve">is to be or </w:t>
            </w:r>
            <w:proofErr w:type="gramStart"/>
            <w:r>
              <w:rPr>
                <w:rStyle w:val="DeltaViewInsertion"/>
                <w:rFonts w:ascii="Arial" w:hAnsi="Arial"/>
                <w:bCs/>
                <w:color w:val="auto"/>
                <w:u w:val="none"/>
              </w:rPr>
              <w:t>is  connected</w:t>
            </w:r>
            <w:proofErr w:type="gramEnd"/>
            <w:r>
              <w:rPr>
                <w:rFonts w:ascii="Arial" w:hAnsi="Arial" w:cs="Arial"/>
              </w:rPr>
              <w:t xml:space="preserve">, as identified in </w:t>
            </w:r>
            <w:proofErr w:type="gramStart"/>
            <w:r>
              <w:rPr>
                <w:rFonts w:ascii="Arial" w:hAnsi="Arial" w:cs="Arial"/>
              </w:rPr>
              <w:t xml:space="preserve">its  </w:t>
            </w:r>
            <w:r w:rsidRPr="0028619E">
              <w:rPr>
                <w:rFonts w:ascii="Arial" w:hAnsi="Arial" w:cs="Arial"/>
                <w:b/>
              </w:rPr>
              <w:t>Construction</w:t>
            </w:r>
            <w:proofErr w:type="gramEnd"/>
            <w:r w:rsidRPr="0028619E">
              <w:rPr>
                <w:rFonts w:ascii="Arial" w:hAnsi="Arial" w:cs="Arial"/>
                <w:b/>
              </w:rPr>
              <w:t xml:space="preserve"> Agreement</w:t>
            </w:r>
            <w:r>
              <w:rPr>
                <w:rFonts w:ascii="Arial" w:hAnsi="Arial" w:cs="Arial"/>
              </w:rPr>
              <w:t>;</w:t>
            </w:r>
          </w:p>
        </w:tc>
      </w:tr>
      <w:tr w:rsidR="006E7788" w14:paraId="615BD21B" w14:textId="77777777" w:rsidTr="00123BEA">
        <w:tblPrEx>
          <w:tblCellMar>
            <w:left w:w="108" w:type="dxa"/>
            <w:right w:w="108" w:type="dxa"/>
          </w:tblCellMar>
        </w:tblPrEx>
        <w:trPr>
          <w:gridAfter w:val="1"/>
          <w:wAfter w:w="29" w:type="dxa"/>
        </w:trPr>
        <w:tc>
          <w:tcPr>
            <w:tcW w:w="269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762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123BEA">
        <w:trPr>
          <w:gridAfter w:val="1"/>
          <w:wAfter w:w="29" w:type="dxa"/>
        </w:trPr>
        <w:tc>
          <w:tcPr>
            <w:tcW w:w="2695" w:type="dxa"/>
          </w:tcPr>
          <w:p w14:paraId="1A98320C" w14:textId="77777777" w:rsidR="006E7788" w:rsidRDefault="006E7788" w:rsidP="006E7788">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762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123BEA">
        <w:trPr>
          <w:gridAfter w:val="1"/>
          <w:wAfter w:w="29" w:type="dxa"/>
        </w:trPr>
        <w:tc>
          <w:tcPr>
            <w:tcW w:w="269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762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proofErr w:type="gramStart"/>
            <w:r>
              <w:rPr>
                <w:rFonts w:ascii="Arial" w:hAnsi="Arial" w:cs="Arial"/>
                <w:b/>
              </w:rPr>
              <w:t>One</w:t>
            </w:r>
            <w:r>
              <w:rPr>
                <w:rFonts w:ascii="Arial" w:hAnsi="Arial" w:cs="Arial"/>
              </w:rPr>
              <w:t xml:space="preserve"> </w:t>
            </w:r>
            <w:r>
              <w:rPr>
                <w:rFonts w:ascii="Arial" w:hAnsi="Arial" w:cs="Arial"/>
                <w:b/>
              </w:rPr>
              <w:t>Off</w:t>
            </w:r>
            <w:proofErr w:type="gramEnd"/>
            <w:r>
              <w:rPr>
                <w:rFonts w:ascii="Arial" w:hAnsi="Arial" w:cs="Arial"/>
                <w:b/>
              </w:rPr>
              <w:t xml:space="preserve">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w:t>
            </w:r>
            <w:proofErr w:type="gramStart"/>
            <w:r>
              <w:rPr>
                <w:rFonts w:ascii="Arial" w:hAnsi="Arial" w:cs="Arial"/>
              </w:rPr>
              <w:t>as a result of</w:t>
            </w:r>
            <w:proofErr w:type="gramEnd"/>
            <w:r>
              <w:rPr>
                <w:rFonts w:ascii="Arial" w:hAnsi="Arial" w:cs="Arial"/>
              </w:rPr>
              <w:t xml:space="preserve">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w:t>
            </w:r>
            <w:proofErr w:type="gramStart"/>
            <w:r>
              <w:rPr>
                <w:rFonts w:ascii="Arial" w:hAnsi="Arial" w:cs="Arial"/>
                <w:b/>
              </w:rPr>
              <w:t>Agreement</w:t>
            </w:r>
            <w:r>
              <w:rPr>
                <w:rFonts w:ascii="Arial" w:hAnsi="Arial" w:cs="Arial"/>
              </w:rPr>
              <w:t>;</w:t>
            </w:r>
            <w:proofErr w:type="gramEnd"/>
            <w:r>
              <w:rPr>
                <w:rFonts w:ascii="Arial" w:hAnsi="Arial" w:cs="Arial"/>
              </w:rPr>
              <w:t xml:space="preserve"> </w:t>
            </w:r>
          </w:p>
        </w:tc>
      </w:tr>
      <w:tr w:rsidR="006E7788" w14:paraId="4647855A" w14:textId="77777777" w:rsidTr="00123BEA">
        <w:trPr>
          <w:gridAfter w:val="1"/>
          <w:wAfter w:w="29" w:type="dxa"/>
        </w:trPr>
        <w:tc>
          <w:tcPr>
            <w:tcW w:w="269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762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123BEA">
        <w:tblPrEx>
          <w:tblCellMar>
            <w:left w:w="108" w:type="dxa"/>
            <w:right w:w="108" w:type="dxa"/>
          </w:tblCellMar>
        </w:tblPrEx>
        <w:trPr>
          <w:gridAfter w:val="1"/>
          <w:wAfter w:w="29" w:type="dxa"/>
          <w:trHeight w:val="964"/>
        </w:trPr>
        <w:tc>
          <w:tcPr>
            <w:tcW w:w="269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496625AE" w14:textId="24302CDC" w:rsidR="00AB366E" w:rsidRPr="00FF4ED6" w:rsidRDefault="00AB366E" w:rsidP="00AB366E">
            <w:pPr>
              <w:rPr>
                <w:rFonts w:ascii="Arial" w:hAnsi="Arial" w:cs="Arial"/>
                <w:b/>
                <w:bCs/>
              </w:rPr>
            </w:pPr>
          </w:p>
        </w:tc>
        <w:tc>
          <w:tcPr>
            <w:tcW w:w="7625" w:type="dxa"/>
          </w:tcPr>
          <w:p w14:paraId="67EFF2CF" w14:textId="2034A375" w:rsidR="00486C42" w:rsidRDefault="006E7788" w:rsidP="002E72CC">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A3405F" w14:paraId="18AD2280" w14:textId="77777777" w:rsidTr="00123BEA">
        <w:trPr>
          <w:gridAfter w:val="1"/>
          <w:wAfter w:w="29" w:type="dxa"/>
        </w:trPr>
        <w:tc>
          <w:tcPr>
            <w:tcW w:w="2695" w:type="dxa"/>
          </w:tcPr>
          <w:p w14:paraId="41B917C2" w14:textId="1296C05D" w:rsidR="00A3405F" w:rsidRPr="00CE24D1" w:rsidRDefault="00653FFD" w:rsidP="006E7788">
            <w:pPr>
              <w:pStyle w:val="BodyText"/>
              <w:spacing w:before="120" w:after="120"/>
              <w:rPr>
                <w:rFonts w:ascii="Arial" w:hAnsi="Arial" w:cs="Arial"/>
                <w:b/>
              </w:rPr>
            </w:pPr>
            <w:r w:rsidRPr="00653FFD">
              <w:rPr>
                <w:rFonts w:ascii="Arial" w:hAnsi="Arial" w:cs="Arial"/>
                <w:b/>
              </w:rPr>
              <w:t>“Onshore Tender Process”</w:t>
            </w:r>
          </w:p>
        </w:tc>
        <w:tc>
          <w:tcPr>
            <w:tcW w:w="7625" w:type="dxa"/>
          </w:tcPr>
          <w:p w14:paraId="74D13362" w14:textId="579C0D2D" w:rsidR="00A3405F" w:rsidRDefault="00653FFD" w:rsidP="00FF4ED6">
            <w:pPr>
              <w:pStyle w:val="BodyText"/>
              <w:jc w:val="both"/>
              <w:rPr>
                <w:rFonts w:ascii="Arial" w:hAnsi="Arial" w:cs="Arial"/>
              </w:rPr>
            </w:pPr>
            <w:r>
              <w:rPr>
                <w:rFonts w:ascii="Arial" w:hAnsi="Arial" w:cs="Arial"/>
              </w:rPr>
              <w:t>the p</w:t>
            </w:r>
            <w:r w:rsidRPr="00314357">
              <w:rPr>
                <w:rFonts w:ascii="Arial" w:hAnsi="Arial" w:cs="Arial"/>
              </w:rPr>
              <w:t xml:space="preserve">rocess followed by the </w:t>
            </w:r>
            <w:r w:rsidRPr="009D0F05">
              <w:rPr>
                <w:rFonts w:ascii="Arial" w:hAnsi="Arial" w:cs="Arial"/>
                <w:b/>
                <w:bCs/>
              </w:rPr>
              <w:t>Delivery Body</w:t>
            </w:r>
            <w:r>
              <w:rPr>
                <w:rFonts w:ascii="Arial" w:hAnsi="Arial" w:cs="Arial"/>
              </w:rPr>
              <w:t xml:space="preserve"> </w:t>
            </w:r>
            <w:r w:rsidRPr="00314357">
              <w:rPr>
                <w:rFonts w:ascii="Arial" w:hAnsi="Arial" w:cs="Arial"/>
              </w:rPr>
              <w:t>to make, in prescribed cases, a determination on a competitive basis of the person to whom an o</w:t>
            </w:r>
            <w:r>
              <w:rPr>
                <w:rFonts w:ascii="Arial" w:hAnsi="Arial" w:cs="Arial"/>
              </w:rPr>
              <w:t>nshore</w:t>
            </w:r>
            <w:r w:rsidRPr="00314357">
              <w:rPr>
                <w:rFonts w:ascii="Arial" w:hAnsi="Arial" w:cs="Arial"/>
              </w:rPr>
              <w:t xml:space="preserve"> transmission licence </w:t>
            </w:r>
            <w:r>
              <w:rPr>
                <w:rFonts w:ascii="Arial" w:hAnsi="Arial" w:cs="Arial"/>
              </w:rPr>
              <w:t xml:space="preserve">is recommended to be granted by the </w:t>
            </w:r>
            <w:r w:rsidRPr="009D0F05">
              <w:rPr>
                <w:rFonts w:ascii="Arial" w:hAnsi="Arial" w:cs="Arial"/>
                <w:b/>
                <w:bCs/>
              </w:rPr>
              <w:t>Authority</w:t>
            </w:r>
            <w:r>
              <w:rPr>
                <w:rFonts w:ascii="Arial" w:hAnsi="Arial" w:cs="Arial"/>
              </w:rPr>
              <w:t xml:space="preserve"> or a </w:t>
            </w:r>
            <w:r w:rsidRPr="009D0F05">
              <w:rPr>
                <w:rFonts w:ascii="Arial" w:hAnsi="Arial" w:cs="Arial"/>
                <w:b/>
                <w:bCs/>
              </w:rPr>
              <w:t>Relevant Contract</w:t>
            </w:r>
            <w:r>
              <w:rPr>
                <w:rFonts w:ascii="Arial" w:hAnsi="Arial" w:cs="Arial"/>
              </w:rPr>
              <w:t xml:space="preserve"> </w:t>
            </w:r>
            <w:r w:rsidRPr="00314357">
              <w:rPr>
                <w:rFonts w:ascii="Arial" w:hAnsi="Arial" w:cs="Arial"/>
              </w:rPr>
              <w:t xml:space="preserve">is </w:t>
            </w:r>
            <w:r>
              <w:rPr>
                <w:rFonts w:ascii="Arial" w:hAnsi="Arial" w:cs="Arial"/>
              </w:rPr>
              <w:t xml:space="preserve">recommended </w:t>
            </w:r>
            <w:r w:rsidRPr="00314357">
              <w:rPr>
                <w:rFonts w:ascii="Arial" w:hAnsi="Arial" w:cs="Arial"/>
              </w:rPr>
              <w:t xml:space="preserve">to be </w:t>
            </w:r>
            <w:r>
              <w:rPr>
                <w:rFonts w:ascii="Arial" w:hAnsi="Arial" w:cs="Arial"/>
              </w:rPr>
              <w:t xml:space="preserve">awarded, as more particularly described in the </w:t>
            </w:r>
            <w:r w:rsidRPr="009D0F05">
              <w:rPr>
                <w:rFonts w:ascii="Arial" w:hAnsi="Arial" w:cs="Arial"/>
                <w:b/>
                <w:bCs/>
              </w:rPr>
              <w:t>Onshore Tender Regulations</w:t>
            </w:r>
            <w:r>
              <w:rPr>
                <w:rFonts w:ascii="Arial" w:hAnsi="Arial" w:cs="Arial"/>
              </w:rPr>
              <w:t>;</w:t>
            </w:r>
          </w:p>
        </w:tc>
      </w:tr>
      <w:tr w:rsidR="00A3405F" w14:paraId="20F20BD0" w14:textId="77777777" w:rsidTr="00123BEA">
        <w:trPr>
          <w:gridAfter w:val="1"/>
          <w:wAfter w:w="29" w:type="dxa"/>
        </w:trPr>
        <w:tc>
          <w:tcPr>
            <w:tcW w:w="2695" w:type="dxa"/>
          </w:tcPr>
          <w:p w14:paraId="7BF3D6EA" w14:textId="1E8D092C" w:rsidR="00A3405F" w:rsidRPr="00CE24D1" w:rsidRDefault="00A3405F" w:rsidP="006E7788">
            <w:pPr>
              <w:pStyle w:val="BodyText"/>
              <w:spacing w:before="120" w:after="120"/>
              <w:rPr>
                <w:rFonts w:ascii="Arial" w:hAnsi="Arial" w:cs="Arial"/>
                <w:b/>
              </w:rPr>
            </w:pPr>
            <w:r w:rsidRPr="00604F68">
              <w:rPr>
                <w:rFonts w:ascii="Arial" w:hAnsi="Arial" w:cs="Arial"/>
                <w:b/>
                <w:bCs/>
              </w:rPr>
              <w:t>“Onshore Tender Regulations”</w:t>
            </w:r>
          </w:p>
        </w:tc>
        <w:tc>
          <w:tcPr>
            <w:tcW w:w="7625" w:type="dxa"/>
          </w:tcPr>
          <w:p w14:paraId="57878A70" w14:textId="77777777" w:rsidR="00A3405F" w:rsidRDefault="00A3405F" w:rsidP="006E7788">
            <w:pPr>
              <w:jc w:val="both"/>
              <w:rPr>
                <w:rFonts w:ascii="Arial" w:hAnsi="Arial" w:cs="Arial"/>
              </w:rPr>
            </w:pPr>
            <w:r w:rsidRPr="00F91D41">
              <w:rPr>
                <w:rFonts w:ascii="Arial" w:hAnsi="Arial" w:cs="Arial"/>
              </w:rPr>
              <w:t xml:space="preserve">those regulations made by the </w:t>
            </w:r>
            <w:r w:rsidRPr="009D0F05">
              <w:rPr>
                <w:rFonts w:ascii="Arial" w:hAnsi="Arial" w:cs="Arial"/>
                <w:b/>
                <w:bCs/>
              </w:rPr>
              <w:t>Authority</w:t>
            </w:r>
            <w:r w:rsidRPr="00F91D41">
              <w:rPr>
                <w:rFonts w:ascii="Arial" w:hAnsi="Arial" w:cs="Arial"/>
              </w:rPr>
              <w:t xml:space="preserve"> in accordance with section 6C of the </w:t>
            </w:r>
            <w:r w:rsidRPr="009D0F05">
              <w:rPr>
                <w:rFonts w:ascii="Arial" w:hAnsi="Arial" w:cs="Arial"/>
                <w:b/>
                <w:bCs/>
              </w:rPr>
              <w:t>Act</w:t>
            </w:r>
            <w:r w:rsidRPr="00F91D41">
              <w:rPr>
                <w:rFonts w:ascii="Arial" w:hAnsi="Arial" w:cs="Arial"/>
              </w:rPr>
              <w:t xml:space="preserve"> to facilitate the determination on a competitive basis of the person to whom an o</w:t>
            </w:r>
            <w:r>
              <w:rPr>
                <w:rFonts w:ascii="Arial" w:hAnsi="Arial" w:cs="Arial"/>
              </w:rPr>
              <w:t>n</w:t>
            </w:r>
            <w:r w:rsidRPr="00F91D41">
              <w:rPr>
                <w:rFonts w:ascii="Arial" w:hAnsi="Arial" w:cs="Arial"/>
              </w:rPr>
              <w:t xml:space="preserve">shore transmission licence is to be </w:t>
            </w:r>
            <w:proofErr w:type="gramStart"/>
            <w:r w:rsidRPr="00F91D41">
              <w:rPr>
                <w:rFonts w:ascii="Arial" w:hAnsi="Arial" w:cs="Arial"/>
              </w:rPr>
              <w:t>granted</w:t>
            </w:r>
            <w:r w:rsidR="007D6439">
              <w:rPr>
                <w:rFonts w:ascii="Arial" w:hAnsi="Arial" w:cs="Arial"/>
              </w:rPr>
              <w:t>;</w:t>
            </w:r>
            <w:proofErr w:type="gramEnd"/>
          </w:p>
          <w:p w14:paraId="5488D8CD" w14:textId="4502D0EE" w:rsidR="007D6439" w:rsidRDefault="007D6439" w:rsidP="006E7788">
            <w:pPr>
              <w:jc w:val="both"/>
              <w:rPr>
                <w:rFonts w:ascii="Arial" w:hAnsi="Arial" w:cs="Arial"/>
              </w:rPr>
            </w:pPr>
          </w:p>
        </w:tc>
      </w:tr>
      <w:tr w:rsidR="006772B6" w14:paraId="2D0352EC" w14:textId="77777777" w:rsidTr="00123BEA">
        <w:trPr>
          <w:gridAfter w:val="1"/>
          <w:wAfter w:w="29" w:type="dxa"/>
        </w:trPr>
        <w:tc>
          <w:tcPr>
            <w:tcW w:w="269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03011155"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w:t>
            </w:r>
            <w:r w:rsidR="004D7DC9">
              <w:rPr>
                <w:rFonts w:ascii="Arial" w:hAnsi="Arial" w:cs="Arial"/>
              </w:rPr>
              <w:t xml:space="preserve">, a </w:t>
            </w:r>
            <w:r w:rsidR="004D7DC9" w:rsidRPr="00FF4ED6">
              <w:rPr>
                <w:rFonts w:ascii="Arial" w:hAnsi="Arial" w:cs="Arial"/>
                <w:b/>
                <w:bCs/>
              </w:rPr>
              <w:t>Competitively Appointed Transmission Owner</w:t>
            </w:r>
            <w:r>
              <w:rPr>
                <w:rFonts w:ascii="Arial" w:hAnsi="Arial" w:cs="Arial"/>
              </w:rPr>
              <w:t xml:space="preserve"> or such other person in relation to whose transmission licence the Standard Conditions in Section D (transmission owner standard conditions) have been given effect;</w:t>
            </w:r>
          </w:p>
        </w:tc>
      </w:tr>
      <w:tr w:rsidR="006E7788" w14:paraId="7BABB093" w14:textId="77777777" w:rsidTr="00123BEA">
        <w:trPr>
          <w:gridAfter w:val="1"/>
          <w:wAfter w:w="29" w:type="dxa"/>
        </w:trPr>
        <w:tc>
          <w:tcPr>
            <w:tcW w:w="2695" w:type="dxa"/>
          </w:tcPr>
          <w:p w14:paraId="500429D1" w14:textId="6C5C5D2B" w:rsidR="006E7788" w:rsidRDefault="00B75C44" w:rsidP="006E7788">
            <w:pPr>
              <w:pStyle w:val="BodyText"/>
              <w:spacing w:before="120" w:after="120"/>
              <w:rPr>
                <w:rFonts w:ascii="Arial" w:hAnsi="Arial"/>
                <w:b/>
              </w:rPr>
            </w:pPr>
            <w:r>
              <w:rPr>
                <w:rFonts w:ascii="Arial" w:hAnsi="Arial"/>
                <w:b/>
              </w:rPr>
              <w:lastRenderedPageBreak/>
              <w:t>“</w:t>
            </w:r>
            <w:r w:rsidR="006E7788">
              <w:rPr>
                <w:rFonts w:ascii="Arial" w:hAnsi="Arial"/>
                <w:b/>
              </w:rPr>
              <w:t>Onshore Transmission System</w:t>
            </w:r>
            <w:r>
              <w:rPr>
                <w:rFonts w:ascii="Arial" w:hAnsi="Arial"/>
                <w:b/>
              </w:rPr>
              <w:t>”</w:t>
            </w:r>
          </w:p>
        </w:tc>
        <w:tc>
          <w:tcPr>
            <w:tcW w:w="762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w:t>
            </w:r>
            <w:proofErr w:type="gramStart"/>
            <w:r>
              <w:rPr>
                <w:rFonts w:ascii="Arial" w:hAnsi="Arial" w:cs="Arial"/>
                <w:b/>
                <w:szCs w:val="22"/>
              </w:rPr>
              <w:t>System</w:t>
            </w:r>
            <w:bookmarkStart w:id="103" w:name="_BPDCI_125"/>
            <w:r w:rsidRPr="002C7E03">
              <w:rPr>
                <w:rFonts w:ascii="Arial" w:hAnsi="Arial" w:cs="Arial"/>
                <w:szCs w:val="22"/>
              </w:rPr>
              <w:t>;</w:t>
            </w:r>
            <w:bookmarkEnd w:id="103"/>
            <w:proofErr w:type="gramEnd"/>
          </w:p>
          <w:p w14:paraId="055A7E4B" w14:textId="77777777" w:rsidR="006E7788" w:rsidRDefault="006E7788" w:rsidP="006E7788">
            <w:pPr>
              <w:rPr>
                <w:rFonts w:ascii="Arial" w:hAnsi="Arial"/>
              </w:rPr>
            </w:pPr>
          </w:p>
        </w:tc>
      </w:tr>
      <w:tr w:rsidR="006E7788" w14:paraId="1F51A497" w14:textId="77777777" w:rsidTr="00123BEA">
        <w:trPr>
          <w:gridAfter w:val="1"/>
          <w:wAfter w:w="29" w:type="dxa"/>
        </w:trPr>
        <w:tc>
          <w:tcPr>
            <w:tcW w:w="269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762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123BEA">
        <w:trPr>
          <w:gridAfter w:val="1"/>
          <w:wAfter w:w="29" w:type="dxa"/>
        </w:trPr>
        <w:tc>
          <w:tcPr>
            <w:tcW w:w="269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762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4" w:name="_BPDCD_126"/>
            <w:r w:rsidRPr="002C7E03">
              <w:rPr>
                <w:rFonts w:ascii="Arial" w:hAnsi="Arial" w:cs="Arial"/>
                <w:szCs w:val="22"/>
              </w:rPr>
              <w:t>;</w:t>
            </w:r>
            <w:bookmarkEnd w:id="104"/>
          </w:p>
        </w:tc>
      </w:tr>
      <w:tr w:rsidR="006E7788" w14:paraId="0D065011" w14:textId="77777777" w:rsidTr="00123BEA">
        <w:trPr>
          <w:gridAfter w:val="1"/>
          <w:wAfter w:w="29" w:type="dxa"/>
        </w:trPr>
        <w:tc>
          <w:tcPr>
            <w:tcW w:w="269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762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123BEA">
        <w:trPr>
          <w:gridAfter w:val="1"/>
          <w:wAfter w:w="29" w:type="dxa"/>
        </w:trPr>
        <w:tc>
          <w:tcPr>
            <w:tcW w:w="269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762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123BEA">
        <w:trPr>
          <w:gridAfter w:val="1"/>
          <w:wAfter w:w="29" w:type="dxa"/>
        </w:trPr>
        <w:tc>
          <w:tcPr>
            <w:tcW w:w="269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762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123BEA">
        <w:trPr>
          <w:gridAfter w:val="1"/>
          <w:wAfter w:w="29" w:type="dxa"/>
        </w:trPr>
        <w:tc>
          <w:tcPr>
            <w:tcW w:w="269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762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123BEA">
        <w:trPr>
          <w:gridAfter w:val="1"/>
          <w:wAfter w:w="29" w:type="dxa"/>
        </w:trPr>
        <w:tc>
          <w:tcPr>
            <w:tcW w:w="269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762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123BEA">
        <w:trPr>
          <w:gridAfter w:val="1"/>
          <w:wAfter w:w="29" w:type="dxa"/>
        </w:trPr>
        <w:tc>
          <w:tcPr>
            <w:tcW w:w="269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762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123BEA">
        <w:trPr>
          <w:gridAfter w:val="1"/>
          <w:wAfter w:w="29" w:type="dxa"/>
        </w:trPr>
        <w:tc>
          <w:tcPr>
            <w:tcW w:w="2695" w:type="dxa"/>
          </w:tcPr>
          <w:p w14:paraId="01B14642" w14:textId="77777777" w:rsidR="006E7788" w:rsidRDefault="006E7788" w:rsidP="006E7788">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762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6E7788" w14:paraId="2C9E2CEA" w14:textId="77777777" w:rsidTr="00123BEA">
        <w:trPr>
          <w:gridAfter w:val="1"/>
          <w:wAfter w:w="29" w:type="dxa"/>
        </w:trPr>
        <w:tc>
          <w:tcPr>
            <w:tcW w:w="269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6E7788" w:rsidRDefault="006E7788" w:rsidP="006E7788">
            <w:pPr>
              <w:pStyle w:val="BodyText"/>
              <w:jc w:val="both"/>
              <w:rPr>
                <w:rFonts w:ascii="Arial" w:hAnsi="Arial" w:cs="Arial"/>
              </w:rPr>
            </w:pPr>
            <w:r>
              <w:rPr>
                <w:rFonts w:ascii="Arial" w:hAnsi="Arial" w:cs="Arial"/>
              </w:rPr>
              <w:t>meters, instrument transformers (</w:t>
            </w:r>
            <w:proofErr w:type="gramStart"/>
            <w:r>
              <w:rPr>
                <w:rFonts w:ascii="Arial" w:hAnsi="Arial" w:cs="Arial"/>
              </w:rPr>
              <w:t>both  voltage</w:t>
            </w:r>
            <w:proofErr w:type="gramEnd"/>
            <w:r>
              <w:rPr>
                <w:rFonts w:ascii="Arial" w:hAnsi="Arial" w:cs="Arial"/>
              </w:rPr>
              <w:t xml:space="preserv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w:t>
            </w:r>
            <w:proofErr w:type="gramStart"/>
            <w:r>
              <w:rPr>
                <w:rFonts w:ascii="Arial" w:hAnsi="Arial" w:cs="Arial"/>
              </w:rPr>
              <w:t>corresponding  provision</w:t>
            </w:r>
            <w:proofErr w:type="gramEnd"/>
            <w:r>
              <w:rPr>
                <w:rFonts w:ascii="Arial" w:hAnsi="Arial" w:cs="Arial"/>
              </w:rPr>
              <w:t xml:space="preserve"> of the relevant </w:t>
            </w:r>
            <w:r>
              <w:rPr>
                <w:rFonts w:ascii="Arial" w:hAnsi="Arial" w:cs="Arial"/>
                <w:b/>
              </w:rPr>
              <w:t>Distribution Code</w:t>
            </w:r>
            <w:r>
              <w:rPr>
                <w:rFonts w:ascii="Arial" w:hAnsi="Arial" w:cs="Arial"/>
              </w:rPr>
              <w:t>;</w:t>
            </w:r>
          </w:p>
        </w:tc>
      </w:tr>
      <w:tr w:rsidR="006E7788" w14:paraId="188185D9" w14:textId="77777777" w:rsidTr="00123BEA">
        <w:trPr>
          <w:gridAfter w:val="1"/>
          <w:wAfter w:w="29" w:type="dxa"/>
        </w:trPr>
        <w:tc>
          <w:tcPr>
            <w:tcW w:w="269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762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123BEA">
        <w:trPr>
          <w:gridAfter w:val="1"/>
          <w:wAfter w:w="29" w:type="dxa"/>
        </w:trPr>
        <w:tc>
          <w:tcPr>
            <w:tcW w:w="2695" w:type="dxa"/>
          </w:tcPr>
          <w:p w14:paraId="3BF8A149" w14:textId="77777777" w:rsidR="006E7788" w:rsidRDefault="006E7788" w:rsidP="006E7788">
            <w:pPr>
              <w:pStyle w:val="BodyText"/>
              <w:rPr>
                <w:rFonts w:ascii="Arial" w:hAnsi="Arial" w:cs="Arial"/>
                <w:b/>
                <w:bCs/>
              </w:rPr>
            </w:pPr>
            <w:r>
              <w:rPr>
                <w:rFonts w:ascii="Arial" w:hAnsi="Arial" w:cs="Arial"/>
                <w:b/>
                <w:bCs/>
              </w:rPr>
              <w:lastRenderedPageBreak/>
              <w:t>"Original Party"</w:t>
            </w:r>
          </w:p>
        </w:tc>
        <w:tc>
          <w:tcPr>
            <w:tcW w:w="762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123BEA">
        <w:trPr>
          <w:gridAfter w:val="1"/>
          <w:wAfter w:w="29" w:type="dxa"/>
        </w:trPr>
        <w:tc>
          <w:tcPr>
            <w:tcW w:w="269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762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123BEA">
        <w:trPr>
          <w:gridAfter w:val="1"/>
          <w:wAfter w:w="29" w:type="dxa"/>
        </w:trPr>
        <w:tc>
          <w:tcPr>
            <w:tcW w:w="269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762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123BEA">
        <w:trPr>
          <w:gridAfter w:val="1"/>
          <w:wAfter w:w="29" w:type="dxa"/>
        </w:trPr>
        <w:tc>
          <w:tcPr>
            <w:tcW w:w="2695" w:type="dxa"/>
          </w:tcPr>
          <w:p w14:paraId="5364E061" w14:textId="731894D6" w:rsidR="00B57FD0" w:rsidRDefault="006E7788" w:rsidP="006E7788">
            <w:pPr>
              <w:pStyle w:val="BodyText"/>
              <w:rPr>
                <w:rFonts w:ascii="Arial" w:hAnsi="Arial" w:cs="Arial"/>
                <w:b/>
                <w:bCs/>
              </w:rPr>
            </w:pPr>
            <w:r>
              <w:rPr>
                <w:rFonts w:ascii="Arial" w:hAnsi="Arial" w:cs="Arial"/>
                <w:b/>
                <w:bCs/>
              </w:rPr>
              <w:t>"Other User"</w:t>
            </w:r>
          </w:p>
        </w:tc>
        <w:tc>
          <w:tcPr>
            <w:tcW w:w="7625" w:type="dxa"/>
          </w:tcPr>
          <w:p w14:paraId="6000DB34" w14:textId="2274BA37" w:rsidR="00B57FD0" w:rsidRPr="00865203" w:rsidRDefault="006E7788" w:rsidP="006E7788">
            <w:pPr>
              <w:pStyle w:val="BodyText"/>
              <w:jc w:val="both"/>
              <w:rPr>
                <w:rFonts w:ascii="Arial" w:hAnsi="Arial" w:cs="Arial"/>
              </w:rPr>
            </w:pPr>
            <w:r>
              <w:rPr>
                <w:rFonts w:ascii="Arial" w:hAnsi="Arial" w:cs="Arial"/>
              </w:rPr>
              <w:t>as defined in Paragraph 6.10.3;</w:t>
            </w:r>
          </w:p>
        </w:tc>
      </w:tr>
      <w:tr w:rsidR="006E7788" w14:paraId="723F82FD" w14:textId="77777777" w:rsidTr="00123BEA">
        <w:trPr>
          <w:gridAfter w:val="1"/>
          <w:wAfter w:w="29" w:type="dxa"/>
        </w:trPr>
        <w:tc>
          <w:tcPr>
            <w:tcW w:w="269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123BEA">
        <w:trPr>
          <w:gridAfter w:val="1"/>
          <w:wAfter w:w="29" w:type="dxa"/>
        </w:trPr>
        <w:tc>
          <w:tcPr>
            <w:tcW w:w="269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w:t>
            </w:r>
            <w:proofErr w:type="gramStart"/>
            <w:r w:rsidRPr="00BA5C7B">
              <w:rPr>
                <w:rFonts w:ascii="Arial" w:hAnsi="Arial" w:cs="Arial"/>
                <w:b/>
                <w:szCs w:val="22"/>
              </w:rPr>
              <w:t>Licensee</w:t>
            </w:r>
            <w:r w:rsidRPr="00BA5C7B">
              <w:rPr>
                <w:rFonts w:ascii="Arial" w:hAnsi="Arial" w:cs="Arial"/>
                <w:szCs w:val="22"/>
              </w:rPr>
              <w:t>;</w:t>
            </w:r>
            <w:proofErr w:type="gramEnd"/>
          </w:p>
          <w:p w14:paraId="24893B6F" w14:textId="77777777" w:rsidR="006E7788" w:rsidRPr="00BA5C7B" w:rsidRDefault="006E7788" w:rsidP="006E7788">
            <w:pPr>
              <w:jc w:val="both"/>
              <w:rPr>
                <w:rFonts w:ascii="Arial" w:hAnsi="Arial" w:cs="Arial"/>
                <w:szCs w:val="22"/>
              </w:rPr>
            </w:pPr>
          </w:p>
        </w:tc>
      </w:tr>
      <w:tr w:rsidR="006E7788" w14:paraId="014DD406" w14:textId="77777777" w:rsidTr="00123BEA">
        <w:trPr>
          <w:gridAfter w:val="1"/>
          <w:wAfter w:w="29" w:type="dxa"/>
        </w:trPr>
        <w:tc>
          <w:tcPr>
            <w:tcW w:w="269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 xml:space="preserve">in </w:t>
            </w:r>
            <w:proofErr w:type="gramStart"/>
            <w:r w:rsidRPr="00BA5C7B">
              <w:rPr>
                <w:rFonts w:ascii="Arial" w:hAnsi="Arial" w:cs="Arial"/>
                <w:szCs w:val="22"/>
              </w:rPr>
              <w:t>stages</w:t>
            </w:r>
            <w:proofErr w:type="gramEnd"/>
            <w:r w:rsidRPr="00BA5C7B">
              <w:rPr>
                <w:rFonts w:ascii="Arial" w:hAnsi="Arial" w:cs="Arial"/>
                <w:szCs w:val="22"/>
              </w:rPr>
              <w:t xml:space="preserve"> but which is part of a single</w:t>
            </w:r>
            <w:r w:rsidRPr="00BA5C7B">
              <w:rPr>
                <w:rFonts w:ascii="Arial" w:hAnsi="Arial" w:cs="Arial"/>
                <w:b/>
                <w:szCs w:val="22"/>
              </w:rPr>
              <w:t xml:space="preserve"> Qualifying </w:t>
            </w:r>
            <w:proofErr w:type="gramStart"/>
            <w:r w:rsidRPr="00BA5C7B">
              <w:rPr>
                <w:rFonts w:ascii="Arial" w:hAnsi="Arial" w:cs="Arial"/>
                <w:b/>
                <w:szCs w:val="22"/>
              </w:rPr>
              <w:t>Project</w:t>
            </w:r>
            <w:r w:rsidRPr="00BA5C7B">
              <w:rPr>
                <w:rFonts w:ascii="Arial" w:hAnsi="Arial" w:cs="Arial"/>
                <w:szCs w:val="22"/>
              </w:rPr>
              <w:t>;</w:t>
            </w:r>
            <w:proofErr w:type="gramEnd"/>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123BEA">
        <w:trPr>
          <w:gridAfter w:val="1"/>
          <w:wAfter w:w="29" w:type="dxa"/>
        </w:trPr>
        <w:tc>
          <w:tcPr>
            <w:tcW w:w="269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has the meaning given to commissioning period in Section 6</w:t>
            </w:r>
            <w:proofErr w:type="gramStart"/>
            <w:r w:rsidRPr="00BA5C7B">
              <w:rPr>
                <w:rFonts w:ascii="Arial" w:hAnsi="Arial" w:cs="Arial"/>
                <w:szCs w:val="22"/>
              </w:rPr>
              <w:t>G(</w:t>
            </w:r>
            <w:proofErr w:type="gramEnd"/>
            <w:r w:rsidRPr="00BA5C7B">
              <w:rPr>
                <w:rFonts w:ascii="Arial" w:hAnsi="Arial" w:cs="Arial"/>
                <w:szCs w:val="22"/>
              </w:rPr>
              <w:t xml:space="preserve">1) of the </w:t>
            </w:r>
            <w:proofErr w:type="gramStart"/>
            <w:r w:rsidRPr="00BA5C7B">
              <w:rPr>
                <w:rFonts w:ascii="Arial" w:hAnsi="Arial" w:cs="Arial"/>
                <w:b/>
                <w:szCs w:val="22"/>
              </w:rPr>
              <w:t>Act</w:t>
            </w:r>
            <w:r w:rsidRPr="00BA5C7B">
              <w:rPr>
                <w:rFonts w:ascii="Arial" w:hAnsi="Arial" w:cs="Arial"/>
                <w:szCs w:val="22"/>
              </w:rPr>
              <w:t>;</w:t>
            </w:r>
            <w:proofErr w:type="gramEnd"/>
          </w:p>
          <w:p w14:paraId="1313133E" w14:textId="77777777" w:rsidR="006E7788" w:rsidRPr="00BA5C7B" w:rsidRDefault="006E7788" w:rsidP="006E7788">
            <w:pPr>
              <w:jc w:val="both"/>
              <w:rPr>
                <w:rFonts w:ascii="Arial" w:hAnsi="Arial" w:cs="Arial"/>
                <w:szCs w:val="22"/>
              </w:rPr>
            </w:pPr>
          </w:p>
        </w:tc>
      </w:tr>
      <w:tr w:rsidR="006E7788" w14:paraId="7AF83256" w14:textId="77777777" w:rsidTr="00123BEA">
        <w:trPr>
          <w:gridAfter w:val="1"/>
          <w:wAfter w:w="29" w:type="dxa"/>
        </w:trPr>
        <w:tc>
          <w:tcPr>
            <w:tcW w:w="269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w:t>
            </w:r>
            <w:proofErr w:type="gramStart"/>
            <w:r w:rsidRPr="00BA5C7B">
              <w:rPr>
                <w:rFonts w:ascii="Arial" w:hAnsi="Arial" w:cs="Arial"/>
                <w:szCs w:val="22"/>
              </w:rPr>
              <w:t>amendments  to</w:t>
            </w:r>
            <w:proofErr w:type="gramEnd"/>
            <w:r w:rsidRPr="00BA5C7B">
              <w:rPr>
                <w:rFonts w:ascii="Arial" w:hAnsi="Arial" w:cs="Arial"/>
                <w:szCs w:val="22"/>
              </w:rPr>
              <w:t xml:space="preserve"> the </w:t>
            </w:r>
            <w:r w:rsidRPr="00BA5C7B">
              <w:rPr>
                <w:rFonts w:ascii="Arial" w:hAnsi="Arial" w:cs="Arial"/>
                <w:b/>
                <w:szCs w:val="22"/>
              </w:rPr>
              <w:t>CUSC</w:t>
            </w:r>
            <w:r w:rsidRPr="00BA5C7B">
              <w:rPr>
                <w:rFonts w:ascii="Arial" w:hAnsi="Arial" w:cs="Arial"/>
                <w:szCs w:val="22"/>
              </w:rPr>
              <w:t xml:space="preserve"> as provided for in such modification take </w:t>
            </w:r>
            <w:proofErr w:type="gramStart"/>
            <w:r w:rsidRPr="00BA5C7B">
              <w:rPr>
                <w:rFonts w:ascii="Arial" w:hAnsi="Arial" w:cs="Arial"/>
                <w:szCs w:val="22"/>
              </w:rPr>
              <w:t>effect;</w:t>
            </w:r>
            <w:proofErr w:type="gramEnd"/>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123BEA">
        <w:trPr>
          <w:gridAfter w:val="1"/>
          <w:wAfter w:w="29" w:type="dxa"/>
        </w:trPr>
        <w:tc>
          <w:tcPr>
            <w:tcW w:w="269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6E7788" w:rsidRPr="00BA5C7B" w:rsidRDefault="4B9E9046" w:rsidP="5659255A">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w:t>
            </w:r>
            <w:r w:rsidR="5410F779" w:rsidRPr="5659255A">
              <w:rPr>
                <w:rFonts w:ascii="Arial" w:hAnsi="Arial" w:cs="Arial"/>
              </w:rPr>
              <w:t>c</w:t>
            </w:r>
            <w:r w:rsidRPr="5659255A">
              <w:rPr>
                <w:rFonts w:ascii="Arial" w:hAnsi="Arial" w:cs="Arial"/>
              </w:rPr>
              <w:t xml:space="preserve">ondition </w:t>
            </w:r>
            <w:r w:rsidR="4F51AEBC" w:rsidRPr="5659255A">
              <w:rPr>
                <w:rFonts w:ascii="Arial" w:hAnsi="Arial" w:cs="Arial"/>
              </w:rPr>
              <w:t>D4</w:t>
            </w:r>
            <w:r w:rsidRPr="5659255A">
              <w:rPr>
                <w:rFonts w:ascii="Arial" w:hAnsi="Arial" w:cs="Arial"/>
              </w:rPr>
              <w:t xml:space="preserve"> of the </w:t>
            </w:r>
            <w:r w:rsidR="2FA3E8E9" w:rsidRPr="5659255A">
              <w:rPr>
                <w:rFonts w:ascii="Arial" w:hAnsi="Arial" w:cs="Arial"/>
                <w:b/>
                <w:bCs/>
              </w:rPr>
              <w:t>ESO</w:t>
            </w:r>
            <w:r w:rsidRPr="5659255A">
              <w:rPr>
                <w:rFonts w:ascii="Arial" w:hAnsi="Arial" w:cs="Arial"/>
                <w:b/>
                <w:bCs/>
              </w:rPr>
              <w:t xml:space="preserve"> Licence </w:t>
            </w:r>
            <w:r w:rsidRPr="5659255A">
              <w:rPr>
                <w:rFonts w:ascii="Arial" w:hAnsi="Arial" w:cs="Arial"/>
              </w:rPr>
              <w:t>and Section 6G of the</w:t>
            </w:r>
            <w:r w:rsidRPr="5659255A">
              <w:rPr>
                <w:rFonts w:ascii="Arial" w:hAnsi="Arial" w:cs="Arial"/>
                <w:b/>
                <w:bCs/>
              </w:rPr>
              <w:t xml:space="preserve"> </w:t>
            </w:r>
            <w:proofErr w:type="gramStart"/>
            <w:r w:rsidRPr="5659255A">
              <w:rPr>
                <w:rFonts w:ascii="Arial" w:hAnsi="Arial" w:cs="Arial"/>
                <w:b/>
                <w:bCs/>
              </w:rPr>
              <w:t>Act</w:t>
            </w:r>
            <w:r w:rsidRPr="5659255A">
              <w:rPr>
                <w:rFonts w:ascii="Arial" w:hAnsi="Arial" w:cs="Arial"/>
              </w:rPr>
              <w:t>;</w:t>
            </w:r>
            <w:proofErr w:type="gramEnd"/>
          </w:p>
          <w:p w14:paraId="5B0EC821" w14:textId="77777777" w:rsidR="006E7788" w:rsidRPr="00BA5C7B" w:rsidRDefault="006E7788" w:rsidP="006E7788">
            <w:pPr>
              <w:jc w:val="both"/>
              <w:rPr>
                <w:rFonts w:ascii="Arial" w:hAnsi="Arial" w:cs="Arial"/>
                <w:szCs w:val="22"/>
              </w:rPr>
            </w:pPr>
          </w:p>
        </w:tc>
      </w:tr>
      <w:tr w:rsidR="006E7788" w14:paraId="24DB5430" w14:textId="77777777" w:rsidTr="00123BEA">
        <w:trPr>
          <w:gridAfter w:val="1"/>
          <w:wAfter w:w="29" w:type="dxa"/>
        </w:trPr>
        <w:tc>
          <w:tcPr>
            <w:tcW w:w="269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123BEA">
        <w:trPr>
          <w:gridAfter w:val="1"/>
          <w:wAfter w:w="29" w:type="dxa"/>
        </w:trPr>
        <w:tc>
          <w:tcPr>
            <w:tcW w:w="269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“OTSUA Operational at the OTSUA </w:t>
            </w:r>
            <w:r w:rsidRPr="00BA5C7B">
              <w:rPr>
                <w:rFonts w:ascii="Arial" w:hAnsi="Arial" w:cs="Arial"/>
                <w:b/>
                <w:bCs/>
                <w:szCs w:val="22"/>
              </w:rPr>
              <w:lastRenderedPageBreak/>
              <w:t>Commissioning Period Effective Date”</w:t>
            </w:r>
          </w:p>
        </w:tc>
        <w:tc>
          <w:tcPr>
            <w:tcW w:w="762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lastRenderedPageBreak/>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w:t>
            </w:r>
            <w:r w:rsidRPr="00BA5C7B">
              <w:rPr>
                <w:rFonts w:ascii="Arial" w:hAnsi="Arial" w:cs="Arial"/>
                <w:b/>
                <w:szCs w:val="22"/>
              </w:rPr>
              <w:lastRenderedPageBreak/>
              <w:t xml:space="preserve">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123BEA">
        <w:trPr>
          <w:gridAfter w:val="1"/>
          <w:wAfter w:w="29" w:type="dxa"/>
        </w:trPr>
        <w:tc>
          <w:tcPr>
            <w:tcW w:w="269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6E7788" w:rsidRPr="00BA5C7B" w:rsidRDefault="006E7788" w:rsidP="006E7788">
            <w:pPr>
              <w:pStyle w:val="BodyText"/>
              <w:jc w:val="both"/>
              <w:rPr>
                <w:rFonts w:ascii="Arial" w:hAnsi="Arial" w:cs="Arial"/>
                <w:iCs/>
                <w:szCs w:val="22"/>
              </w:rPr>
            </w:pPr>
            <w:bookmarkStart w:id="105"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5"/>
          </w:p>
        </w:tc>
      </w:tr>
      <w:tr w:rsidR="006E7788" w14:paraId="43F4117D" w14:textId="77777777" w:rsidTr="00123BEA">
        <w:trPr>
          <w:gridAfter w:val="1"/>
          <w:wAfter w:w="29" w:type="dxa"/>
        </w:trPr>
        <w:tc>
          <w:tcPr>
            <w:tcW w:w="269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123BEA">
        <w:tblPrEx>
          <w:tblCellMar>
            <w:left w:w="108" w:type="dxa"/>
            <w:right w:w="108" w:type="dxa"/>
          </w:tblCellMar>
        </w:tblPrEx>
        <w:trPr>
          <w:gridAfter w:val="1"/>
          <w:wAfter w:w="29" w:type="dxa"/>
        </w:trPr>
        <w:tc>
          <w:tcPr>
            <w:tcW w:w="269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6E7788" w:rsidRPr="00BA5C7B" w:rsidRDefault="006E7788" w:rsidP="006E7788">
            <w:pPr>
              <w:pStyle w:val="BodyText"/>
              <w:jc w:val="both"/>
              <w:rPr>
                <w:rFonts w:ascii="Arial" w:hAnsi="Arial" w:cs="Arial"/>
                <w:szCs w:val="22"/>
              </w:rPr>
            </w:pPr>
            <w:bookmarkStart w:id="106" w:name="_BPDCD_127"/>
            <w:r w:rsidRPr="00BA5C7B">
              <w:rPr>
                <w:rFonts w:ascii="Arial" w:hAnsi="Arial" w:cs="Arial"/>
                <w:szCs w:val="22"/>
              </w:rPr>
              <w:t xml:space="preserve">shall </w:t>
            </w:r>
            <w:bookmarkEnd w:id="106"/>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123BEA">
        <w:trPr>
          <w:gridAfter w:val="1"/>
          <w:wAfter w:w="29" w:type="dxa"/>
        </w:trPr>
        <w:tc>
          <w:tcPr>
            <w:tcW w:w="269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762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123BEA">
        <w:trPr>
          <w:gridAfter w:val="1"/>
          <w:wAfter w:w="29" w:type="dxa"/>
        </w:trPr>
        <w:tc>
          <w:tcPr>
            <w:tcW w:w="269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123BEA">
        <w:trPr>
          <w:gridAfter w:val="1"/>
          <w:wAfter w:w="29" w:type="dxa"/>
        </w:trPr>
        <w:tc>
          <w:tcPr>
            <w:tcW w:w="269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123BEA">
        <w:trPr>
          <w:gridAfter w:val="1"/>
          <w:wAfter w:w="29" w:type="dxa"/>
        </w:trPr>
        <w:tc>
          <w:tcPr>
            <w:tcW w:w="269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123BEA">
        <w:trPr>
          <w:gridAfter w:val="1"/>
          <w:wAfter w:w="29" w:type="dxa"/>
        </w:trPr>
        <w:tc>
          <w:tcPr>
            <w:tcW w:w="269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123BEA">
        <w:trPr>
          <w:gridAfter w:val="1"/>
          <w:wAfter w:w="29" w:type="dxa"/>
        </w:trPr>
        <w:tc>
          <w:tcPr>
            <w:tcW w:w="269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123BEA">
        <w:trPr>
          <w:gridAfter w:val="1"/>
          <w:wAfter w:w="29" w:type="dxa"/>
        </w:trPr>
        <w:tc>
          <w:tcPr>
            <w:tcW w:w="269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123BEA">
        <w:trPr>
          <w:gridAfter w:val="1"/>
          <w:wAfter w:w="29" w:type="dxa"/>
        </w:trPr>
        <w:tc>
          <w:tcPr>
            <w:tcW w:w="269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123BEA">
        <w:trPr>
          <w:gridAfter w:val="1"/>
          <w:wAfter w:w="29" w:type="dxa"/>
        </w:trPr>
        <w:tc>
          <w:tcPr>
            <w:tcW w:w="269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123BEA">
        <w:trPr>
          <w:gridAfter w:val="1"/>
          <w:wAfter w:w="29" w:type="dxa"/>
        </w:trPr>
        <w:tc>
          <w:tcPr>
            <w:tcW w:w="269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123BEA">
        <w:trPr>
          <w:gridAfter w:val="1"/>
          <w:wAfter w:w="29" w:type="dxa"/>
        </w:trPr>
        <w:tc>
          <w:tcPr>
            <w:tcW w:w="269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"Payment Record Sum"</w:t>
            </w:r>
          </w:p>
        </w:tc>
        <w:tc>
          <w:tcPr>
            <w:tcW w:w="762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7" w:name="_BPDCD_128"/>
            <w:r w:rsidRPr="00BA5C7B">
              <w:rPr>
                <w:rFonts w:ascii="Arial" w:hAnsi="Arial" w:cs="Arial"/>
                <w:b/>
                <w:bCs/>
                <w:szCs w:val="22"/>
              </w:rPr>
              <w:t>The Company</w:t>
            </w:r>
            <w:r w:rsidRPr="00BA5C7B">
              <w:rPr>
                <w:rFonts w:ascii="Arial" w:hAnsi="Arial" w:cs="Arial"/>
                <w:szCs w:val="22"/>
              </w:rPr>
              <w:t xml:space="preserve"> </w:t>
            </w:r>
            <w:bookmarkEnd w:id="107"/>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123BEA">
        <w:trPr>
          <w:gridAfter w:val="1"/>
          <w:wAfter w:w="29" w:type="dxa"/>
        </w:trPr>
        <w:tc>
          <w:tcPr>
            <w:tcW w:w="269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6E7788" w:rsidRPr="00BA5C7B" w:rsidRDefault="4B9E9046" w:rsidP="5659255A">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w:t>
            </w:r>
            <w:proofErr w:type="gramStart"/>
            <w:r w:rsidRPr="5659255A">
              <w:rPr>
                <w:rFonts w:ascii="Arial" w:hAnsi="Arial" w:cs="Arial"/>
              </w:rPr>
              <w:t>made a decision</w:t>
            </w:r>
            <w:proofErr w:type="gramEnd"/>
            <w:r w:rsidRPr="5659255A">
              <w:rPr>
                <w:rFonts w:ascii="Arial" w:hAnsi="Arial" w:cs="Arial"/>
              </w:rPr>
              <w:t xml:space="preserve">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3CB4764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t>
            </w:r>
            <w:proofErr w:type="gramStart"/>
            <w:r w:rsidRPr="5659255A">
              <w:rPr>
                <w:rFonts w:ascii="Arial" w:hAnsi="Arial" w:cs="Arial"/>
              </w:rPr>
              <w:t>whether or not</w:t>
            </w:r>
            <w:proofErr w:type="gramEnd"/>
            <w:r w:rsidRPr="5659255A">
              <w:rPr>
                <w:rFonts w:ascii="Arial" w:hAnsi="Arial" w:cs="Arial"/>
              </w:rPr>
              <w:t xml:space="preserve">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6E7788" w14:paraId="0A79DF8D" w14:textId="77777777" w:rsidTr="00123BEA">
        <w:trPr>
          <w:gridAfter w:val="1"/>
          <w:wAfter w:w="29" w:type="dxa"/>
        </w:trPr>
        <w:tc>
          <w:tcPr>
            <w:tcW w:w="269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762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w:t>
            </w:r>
            <w:proofErr w:type="gramStart"/>
            <w:r>
              <w:rPr>
                <w:rFonts w:ascii="Arial" w:hAnsi="Arial" w:cs="Arial"/>
              </w:rPr>
              <w:t xml:space="preserve">but in any case </w:t>
            </w:r>
            <w:proofErr w:type="gramEnd"/>
            <w:r>
              <w:rPr>
                <w:rFonts w:ascii="Arial" w:hAnsi="Arial" w:cs="Arial"/>
              </w:rPr>
              <w:t xml:space="preserve">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123BEA">
        <w:trPr>
          <w:gridAfter w:val="1"/>
          <w:wAfter w:w="29" w:type="dxa"/>
        </w:trPr>
        <w:tc>
          <w:tcPr>
            <w:tcW w:w="269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762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123BEA">
        <w:trPr>
          <w:gridAfter w:val="1"/>
          <w:wAfter w:w="29" w:type="dxa"/>
        </w:trPr>
        <w:tc>
          <w:tcPr>
            <w:tcW w:w="269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762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123BEA">
        <w:trPr>
          <w:gridAfter w:val="1"/>
          <w:wAfter w:w="29" w:type="dxa"/>
        </w:trPr>
        <w:tc>
          <w:tcPr>
            <w:tcW w:w="269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123BEA">
        <w:trPr>
          <w:gridAfter w:val="1"/>
          <w:wAfter w:w="29" w:type="dxa"/>
        </w:trPr>
        <w:tc>
          <w:tcPr>
            <w:tcW w:w="269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762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123BEA">
        <w:trPr>
          <w:gridAfter w:val="1"/>
          <w:wAfter w:w="29" w:type="dxa"/>
        </w:trPr>
        <w:tc>
          <w:tcPr>
            <w:tcW w:w="269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762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123BEA">
        <w:trPr>
          <w:gridAfter w:val="1"/>
          <w:wAfter w:w="29" w:type="dxa"/>
        </w:trPr>
        <w:tc>
          <w:tcPr>
            <w:tcW w:w="269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762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123BEA">
        <w:trPr>
          <w:gridAfter w:val="1"/>
          <w:wAfter w:w="29" w:type="dxa"/>
        </w:trPr>
        <w:tc>
          <w:tcPr>
            <w:tcW w:w="269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123BEA">
        <w:trPr>
          <w:gridAfter w:val="1"/>
          <w:wAfter w:w="29" w:type="dxa"/>
        </w:trPr>
        <w:tc>
          <w:tcPr>
            <w:tcW w:w="269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762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123BEA">
        <w:trPr>
          <w:gridAfter w:val="1"/>
          <w:wAfter w:w="29" w:type="dxa"/>
        </w:trPr>
        <w:tc>
          <w:tcPr>
            <w:tcW w:w="269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762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123BEA">
        <w:trPr>
          <w:gridAfter w:val="1"/>
          <w:wAfter w:w="29" w:type="dxa"/>
        </w:trPr>
        <w:tc>
          <w:tcPr>
            <w:tcW w:w="269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762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123BEA">
        <w:trPr>
          <w:gridAfter w:val="1"/>
          <w:wAfter w:w="29" w:type="dxa"/>
        </w:trPr>
        <w:tc>
          <w:tcPr>
            <w:tcW w:w="269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762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8" w:name="_BPDCD_131"/>
            <w:r w:rsidRPr="0019675B">
              <w:rPr>
                <w:rFonts w:ascii="Arial" w:hAnsi="Arial" w:cs="Arial"/>
              </w:rPr>
              <w:t>;</w:t>
            </w:r>
            <w:bookmarkEnd w:id="108"/>
          </w:p>
        </w:tc>
      </w:tr>
      <w:tr w:rsidR="006E7788" w14:paraId="490AC4A6" w14:textId="77777777" w:rsidTr="00123BEA">
        <w:trPr>
          <w:gridAfter w:val="1"/>
          <w:wAfter w:w="29" w:type="dxa"/>
        </w:trPr>
        <w:tc>
          <w:tcPr>
            <w:tcW w:w="269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762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123BEA">
        <w:trPr>
          <w:gridAfter w:val="1"/>
          <w:wAfter w:w="29" w:type="dxa"/>
        </w:trPr>
        <w:tc>
          <w:tcPr>
            <w:tcW w:w="269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762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123BEA">
        <w:trPr>
          <w:gridAfter w:val="1"/>
          <w:wAfter w:w="29" w:type="dxa"/>
        </w:trPr>
        <w:tc>
          <w:tcPr>
            <w:tcW w:w="269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w:t>
            </w:r>
            <w:proofErr w:type="gramStart"/>
            <w:r>
              <w:rPr>
                <w:rFonts w:ascii="Arial" w:hAnsi="Arial" w:cs="Arial"/>
                <w:szCs w:val="22"/>
              </w:rPr>
              <w:t>is  more</w:t>
            </w:r>
            <w:proofErr w:type="gramEnd"/>
            <w:r>
              <w:rPr>
                <w:rFonts w:ascii="Arial" w:hAnsi="Arial" w:cs="Arial"/>
                <w:szCs w:val="22"/>
              </w:rPr>
              <w:t xml:space="preserv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Pr>
                <w:rFonts w:ascii="Arial" w:hAnsi="Arial" w:cs="Arial"/>
                <w:szCs w:val="22"/>
              </w:rPr>
              <w:t>;</w:t>
            </w:r>
            <w:proofErr w:type="gramEnd"/>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123BEA">
        <w:trPr>
          <w:gridAfter w:val="1"/>
          <w:wAfter w:w="29" w:type="dxa"/>
        </w:trPr>
        <w:tc>
          <w:tcPr>
            <w:tcW w:w="2695" w:type="dxa"/>
            <w:shd w:val="clear" w:color="auto" w:fill="auto"/>
          </w:tcPr>
          <w:p w14:paraId="28FFE0D4" w14:textId="3432EEB3" w:rsidR="006E7788" w:rsidRPr="0019675B" w:rsidRDefault="006E7788" w:rsidP="006E7788">
            <w:pPr>
              <w:pStyle w:val="BodyText"/>
              <w:rPr>
                <w:rFonts w:ascii="Arial" w:hAnsi="Arial" w:cs="Arial"/>
                <w:b/>
                <w:bCs/>
              </w:rPr>
            </w:pPr>
            <w:bookmarkStart w:id="109" w:name="_BPDCI_132"/>
            <w:r w:rsidRPr="0019675B">
              <w:rPr>
                <w:rFonts w:ascii="Arial" w:hAnsi="Arial" w:cs="Arial"/>
                <w:b/>
                <w:bCs/>
              </w:rPr>
              <w:lastRenderedPageBreak/>
              <w:t>"Primary Response"</w:t>
            </w:r>
            <w:bookmarkEnd w:id="109"/>
          </w:p>
        </w:tc>
        <w:tc>
          <w:tcPr>
            <w:tcW w:w="7625" w:type="dxa"/>
            <w:shd w:val="clear" w:color="auto" w:fill="auto"/>
          </w:tcPr>
          <w:p w14:paraId="7B60F230" w14:textId="77777777" w:rsidR="006E7788" w:rsidRPr="0019675B" w:rsidRDefault="006E7788" w:rsidP="006E7788">
            <w:pPr>
              <w:pStyle w:val="BodyText"/>
              <w:jc w:val="both"/>
              <w:rPr>
                <w:rFonts w:ascii="Arial" w:hAnsi="Arial" w:cs="Arial"/>
              </w:rPr>
            </w:pPr>
            <w:bookmarkStart w:id="110"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10"/>
          </w:p>
        </w:tc>
      </w:tr>
      <w:tr w:rsidR="006E7788" w14:paraId="4006B906" w14:textId="77777777" w:rsidTr="00123BEA">
        <w:trPr>
          <w:gridAfter w:val="1"/>
          <w:wAfter w:w="29" w:type="dxa"/>
        </w:trPr>
        <w:tc>
          <w:tcPr>
            <w:tcW w:w="269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762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123BEA">
        <w:trPr>
          <w:gridAfter w:val="1"/>
          <w:wAfter w:w="29" w:type="dxa"/>
        </w:trPr>
        <w:tc>
          <w:tcPr>
            <w:tcW w:w="269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762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 xml:space="preserve">in relation to a Production BM </w:t>
            </w:r>
            <w:proofErr w:type="gramStart"/>
            <w:r>
              <w:rPr>
                <w:rFonts w:ascii="Arial" w:hAnsi="Arial" w:cs="Arial"/>
                <w:bCs/>
              </w:rPr>
              <w:t>Unit</w:t>
            </w:r>
            <w:r>
              <w:rPr>
                <w:rFonts w:ascii="Arial" w:hAnsi="Arial" w:cs="Arial"/>
              </w:rPr>
              <w:t>;</w:t>
            </w:r>
            <w:proofErr w:type="gramEnd"/>
          </w:p>
          <w:p w14:paraId="3912D8E6" w14:textId="2B17FFB8" w:rsidR="001D72CA" w:rsidRDefault="001D72CA" w:rsidP="002B1EE8">
            <w:pPr>
              <w:jc w:val="both"/>
              <w:rPr>
                <w:rFonts w:ascii="Arial" w:hAnsi="Arial" w:cs="Arial"/>
              </w:rPr>
            </w:pPr>
          </w:p>
        </w:tc>
      </w:tr>
      <w:tr w:rsidR="006772B6" w14:paraId="4905CC44" w14:textId="77777777" w:rsidTr="00123BEA">
        <w:trPr>
          <w:gridAfter w:val="1"/>
          <w:wAfter w:w="29" w:type="dxa"/>
        </w:trPr>
        <w:tc>
          <w:tcPr>
            <w:tcW w:w="269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762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123BEA">
        <w:trPr>
          <w:gridAfter w:val="1"/>
          <w:wAfter w:w="29" w:type="dxa"/>
        </w:trPr>
        <w:tc>
          <w:tcPr>
            <w:tcW w:w="269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7625" w:type="dxa"/>
          </w:tcPr>
          <w:p w14:paraId="09DE939B" w14:textId="77777777" w:rsidR="006E7788" w:rsidRDefault="006E7788" w:rsidP="006E7788">
            <w:pPr>
              <w:spacing w:after="240"/>
              <w:jc w:val="both"/>
              <w:rPr>
                <w:rFonts w:ascii="Arial" w:hAnsi="Arial" w:cs="Arial"/>
              </w:rPr>
            </w:pPr>
            <w:r>
              <w:rPr>
                <w:rFonts w:ascii="Arial" w:hAnsi="Arial" w:cs="Arial"/>
              </w:rPr>
              <w:t xml:space="preserve">as defined in Paragraph </w:t>
            </w:r>
            <w:proofErr w:type="gramStart"/>
            <w:r>
              <w:rPr>
                <w:rFonts w:ascii="Arial" w:hAnsi="Arial" w:cs="Arial"/>
              </w:rPr>
              <w:t>8.14;</w:t>
            </w:r>
            <w:proofErr w:type="gramEnd"/>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w:t>
            </w:r>
            <w:proofErr w:type="gramStart"/>
            <w:r w:rsidRPr="004C08E0">
              <w:rPr>
                <w:rFonts w:ascii="Arial" w:hAnsi="Arial" w:cs="Arial"/>
                <w:szCs w:val="22"/>
              </w:rPr>
              <w:t>notice;</w:t>
            </w:r>
            <w:proofErr w:type="gramEnd"/>
          </w:p>
          <w:p w14:paraId="7D6B7E2F" w14:textId="40483C48" w:rsidR="004C08E0" w:rsidRDefault="004C08E0" w:rsidP="004C08E0">
            <w:pPr>
              <w:jc w:val="both"/>
              <w:rPr>
                <w:rFonts w:ascii="Arial" w:hAnsi="Arial" w:cs="Arial"/>
              </w:rPr>
            </w:pPr>
          </w:p>
        </w:tc>
      </w:tr>
      <w:tr w:rsidR="006E7788" w14:paraId="0711E482" w14:textId="77777777" w:rsidTr="00123BEA">
        <w:trPr>
          <w:gridAfter w:val="1"/>
          <w:wAfter w:w="29" w:type="dxa"/>
        </w:trPr>
        <w:tc>
          <w:tcPr>
            <w:tcW w:w="269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123BEA">
        <w:trPr>
          <w:gridAfter w:val="1"/>
          <w:wAfter w:w="29" w:type="dxa"/>
        </w:trPr>
        <w:tc>
          <w:tcPr>
            <w:tcW w:w="269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762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123BEA">
        <w:trPr>
          <w:gridAfter w:val="1"/>
          <w:wAfter w:w="29" w:type="dxa"/>
        </w:trPr>
        <w:tc>
          <w:tcPr>
            <w:tcW w:w="269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762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123BEA">
        <w:trPr>
          <w:gridAfter w:val="1"/>
          <w:wAfter w:w="29" w:type="dxa"/>
        </w:trPr>
        <w:tc>
          <w:tcPr>
            <w:tcW w:w="269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762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123BEA">
        <w:trPr>
          <w:gridAfter w:val="1"/>
          <w:wAfter w:w="29" w:type="dxa"/>
        </w:trPr>
        <w:tc>
          <w:tcPr>
            <w:tcW w:w="269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123BEA">
        <w:trPr>
          <w:gridAfter w:val="1"/>
          <w:wAfter w:w="29" w:type="dxa"/>
        </w:trPr>
        <w:tc>
          <w:tcPr>
            <w:tcW w:w="269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123BEA">
        <w:trPr>
          <w:gridAfter w:val="1"/>
          <w:wAfter w:w="29" w:type="dxa"/>
        </w:trPr>
        <w:tc>
          <w:tcPr>
            <w:tcW w:w="269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123BEA">
        <w:trPr>
          <w:gridAfter w:val="1"/>
          <w:wAfter w:w="29" w:type="dxa"/>
        </w:trPr>
        <w:tc>
          <w:tcPr>
            <w:tcW w:w="2695" w:type="dxa"/>
          </w:tcPr>
          <w:p w14:paraId="5AEF2984" w14:textId="77777777" w:rsidR="006E7788" w:rsidRDefault="006E7788" w:rsidP="006E7788">
            <w:pPr>
              <w:pStyle w:val="BodyText"/>
              <w:rPr>
                <w:rFonts w:ascii="Arial" w:hAnsi="Arial" w:cs="Arial"/>
                <w:b/>
                <w:bCs/>
              </w:rPr>
            </w:pPr>
            <w:r>
              <w:rPr>
                <w:rFonts w:ascii="Arial" w:hAnsi="Arial" w:cs="Arial"/>
                <w:b/>
                <w:bCs/>
              </w:rPr>
              <w:lastRenderedPageBreak/>
              <w:t>"Public Electricity Supply Licence"</w:t>
            </w:r>
          </w:p>
        </w:tc>
        <w:tc>
          <w:tcPr>
            <w:tcW w:w="762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123BEA">
        <w:trPr>
          <w:gridAfter w:val="1"/>
          <w:wAfter w:w="29" w:type="dxa"/>
          <w:trHeight w:val="80"/>
        </w:trPr>
        <w:tc>
          <w:tcPr>
            <w:tcW w:w="269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123BEA">
        <w:trPr>
          <w:gridAfter w:val="1"/>
          <w:wAfter w:w="29" w:type="dxa"/>
        </w:trPr>
        <w:tc>
          <w:tcPr>
            <w:tcW w:w="2695" w:type="dxa"/>
          </w:tcPr>
          <w:p w14:paraId="37D1CCED" w14:textId="77777777" w:rsidR="006E7788" w:rsidRDefault="006E7788" w:rsidP="006E7788">
            <w:pPr>
              <w:pStyle w:val="BodyText"/>
              <w:rPr>
                <w:rFonts w:ascii="Arial" w:hAnsi="Arial" w:cs="Arial"/>
                <w:b/>
                <w:bCs/>
              </w:rPr>
            </w:pPr>
            <w:r>
              <w:rPr>
                <w:rFonts w:ascii="Arial" w:hAnsi="Arial" w:cs="Arial"/>
                <w:b/>
                <w:bCs/>
              </w:rPr>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762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w:t>
            </w:r>
            <w:proofErr w:type="gramStart"/>
            <w:r>
              <w:rPr>
                <w:rFonts w:ascii="Arial" w:hAnsi="Arial" w:cs="Arial"/>
              </w:rPr>
              <w:t xml:space="preserve">either </w:t>
            </w:r>
            <w:bookmarkStart w:id="111" w:name="_DV_C3"/>
            <w:r>
              <w:rPr>
                <w:rFonts w:ascii="Arial" w:hAnsi="Arial" w:cs="Arial"/>
              </w:rPr>
              <w:t>:</w:t>
            </w:r>
            <w:bookmarkEnd w:id="111"/>
            <w:proofErr w:type="gramEnd"/>
          </w:p>
          <w:p w14:paraId="4B6627C8" w14:textId="77777777" w:rsidR="006E7788" w:rsidRDefault="006E7788" w:rsidP="006772B6">
            <w:pPr>
              <w:pStyle w:val="BodyText"/>
              <w:ind w:left="741" w:hanging="709"/>
              <w:jc w:val="both"/>
              <w:rPr>
                <w:rFonts w:ascii="Arial" w:hAnsi="Arial" w:cs="Arial"/>
              </w:rPr>
            </w:pPr>
            <w:bookmarkStart w:id="112" w:name="_DV_C4"/>
            <w:r>
              <w:rPr>
                <w:rStyle w:val="DeltaViewInsertion"/>
                <w:rFonts w:ascii="Arial" w:hAnsi="Arial" w:cs="Arial"/>
                <w:color w:val="auto"/>
                <w:u w:val="none"/>
              </w:rPr>
              <w:t>(a)</w:t>
            </w:r>
            <w:r>
              <w:rPr>
                <w:rFonts w:ascii="Arial" w:hAnsi="Arial" w:cs="Arial"/>
              </w:rPr>
              <w:tab/>
            </w:r>
            <w:bookmarkStart w:id="113" w:name="_DV_M3"/>
            <w:bookmarkEnd w:id="112"/>
            <w:bookmarkEnd w:id="113"/>
            <w:r>
              <w:rPr>
                <w:rFonts w:ascii="Arial" w:hAnsi="Arial" w:cs="Arial"/>
              </w:rPr>
              <w:t>a shareholder of the User or any holding company of such shareholder</w:t>
            </w:r>
            <w:bookmarkStart w:id="114" w:name="_DV_C6"/>
            <w:r>
              <w:rPr>
                <w:rFonts w:ascii="Arial" w:hAnsi="Arial" w:cs="Arial"/>
                <w:strike/>
              </w:rPr>
              <w:t xml:space="preserve"> </w:t>
            </w:r>
            <w:r>
              <w:rPr>
                <w:rFonts w:ascii="Arial" w:hAnsi="Arial" w:cs="Arial"/>
              </w:rPr>
              <w:t>or</w:t>
            </w:r>
            <w:bookmarkEnd w:id="114"/>
          </w:p>
          <w:p w14:paraId="29110417" w14:textId="77777777" w:rsidR="006E7788" w:rsidRDefault="006E7788" w:rsidP="006772B6">
            <w:pPr>
              <w:pStyle w:val="BodyText"/>
              <w:ind w:left="741" w:hanging="709"/>
              <w:jc w:val="both"/>
              <w:rPr>
                <w:rFonts w:ascii="Arial" w:hAnsi="Arial" w:cs="Arial"/>
              </w:rPr>
            </w:pPr>
            <w:bookmarkStart w:id="115" w:name="_DV_C7"/>
            <w:r>
              <w:rPr>
                <w:rFonts w:ascii="Arial" w:hAnsi="Arial" w:cs="Arial"/>
              </w:rPr>
              <w:t>(b)</w:t>
            </w:r>
            <w:r>
              <w:rPr>
                <w:rFonts w:ascii="Arial" w:hAnsi="Arial" w:cs="Arial"/>
              </w:rPr>
              <w:tab/>
              <w:t xml:space="preserve">any subsidiary of any such </w:t>
            </w:r>
            <w:bookmarkEnd w:id="115"/>
            <w:r>
              <w:rPr>
                <w:rFonts w:ascii="Arial" w:hAnsi="Arial" w:cs="Arial"/>
              </w:rPr>
              <w:t>holding company</w:t>
            </w:r>
            <w:bookmarkStart w:id="116" w:name="_DV_C8"/>
            <w:r>
              <w:rPr>
                <w:rFonts w:ascii="Arial" w:hAnsi="Arial" w:cs="Arial"/>
              </w:rPr>
              <w:t>, but only where the subsidiary</w:t>
            </w:r>
            <w:bookmarkEnd w:id="116"/>
          </w:p>
          <w:p w14:paraId="0CD6B76E" w14:textId="77777777" w:rsidR="006E7788" w:rsidRDefault="006E7788" w:rsidP="006772B6">
            <w:pPr>
              <w:pStyle w:val="BodyText"/>
              <w:ind w:left="741" w:hanging="709"/>
              <w:jc w:val="both"/>
              <w:rPr>
                <w:rFonts w:ascii="Arial" w:hAnsi="Arial" w:cs="Arial"/>
              </w:rPr>
            </w:pPr>
            <w:bookmarkStart w:id="117" w:name="_DV_C9"/>
            <w:r>
              <w:rPr>
                <w:rFonts w:ascii="Arial" w:hAnsi="Arial" w:cs="Arial"/>
              </w:rPr>
              <w:t>(i)</w:t>
            </w:r>
            <w:r>
              <w:rPr>
                <w:rFonts w:ascii="Arial" w:hAnsi="Arial" w:cs="Arial"/>
              </w:rPr>
              <w:tab/>
              <w:t xml:space="preserve">demonstrates to The Company’s satisfaction that it has power under its constitution to give a Performance Bond other than in respect of its </w:t>
            </w:r>
            <w:proofErr w:type="gramStart"/>
            <w:r>
              <w:rPr>
                <w:rFonts w:ascii="Arial" w:hAnsi="Arial" w:cs="Arial"/>
              </w:rPr>
              <w:t>subsidiary;</w:t>
            </w:r>
            <w:bookmarkEnd w:id="117"/>
            <w:proofErr w:type="gramEnd"/>
          </w:p>
          <w:p w14:paraId="2447BEF8" w14:textId="77777777" w:rsidR="006E7788" w:rsidRDefault="006E7788" w:rsidP="006772B6">
            <w:pPr>
              <w:pStyle w:val="BodyText"/>
              <w:ind w:left="741" w:hanging="709"/>
              <w:jc w:val="both"/>
              <w:rPr>
                <w:rFonts w:ascii="Arial" w:hAnsi="Arial" w:cs="Arial"/>
              </w:rPr>
            </w:pPr>
            <w:bookmarkStart w:id="118" w:name="_DV_C11"/>
            <w:r>
              <w:rPr>
                <w:rFonts w:ascii="Arial" w:hAnsi="Arial" w:cs="Arial"/>
              </w:rPr>
              <w:t>(ii)</w:t>
            </w:r>
            <w:r>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Pr>
                <w:rFonts w:ascii="Arial" w:hAnsi="Arial" w:cs="Arial"/>
              </w:rPr>
              <w:t>members;</w:t>
            </w:r>
            <w:bookmarkEnd w:id="118"/>
            <w:proofErr w:type="gramEnd"/>
          </w:p>
          <w:p w14:paraId="6F75F8EC" w14:textId="77777777" w:rsidR="006E7788" w:rsidRDefault="006E7788" w:rsidP="006772B6">
            <w:pPr>
              <w:pStyle w:val="BodyText"/>
              <w:ind w:left="741" w:hanging="709"/>
              <w:jc w:val="both"/>
              <w:rPr>
                <w:rFonts w:ascii="Arial" w:hAnsi="Arial" w:cs="Arial"/>
              </w:rPr>
            </w:pPr>
            <w:bookmarkStart w:id="119" w:name="_DV_C12"/>
            <w:r>
              <w:rPr>
                <w:rFonts w:ascii="Arial" w:hAnsi="Arial" w:cs="Arial"/>
              </w:rPr>
              <w:lastRenderedPageBreak/>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9"/>
          </w:p>
          <w:p w14:paraId="1BDB64DB" w14:textId="77777777" w:rsidR="006E7788" w:rsidRDefault="006E7788" w:rsidP="006E7788">
            <w:pPr>
              <w:pStyle w:val="BodyText"/>
              <w:jc w:val="both"/>
              <w:rPr>
                <w:rFonts w:ascii="Arial" w:hAnsi="Arial" w:cs="Arial"/>
              </w:rPr>
            </w:pPr>
            <w:bookmarkStart w:id="120" w:name="_DV_C13"/>
            <w:r>
              <w:rPr>
                <w:rFonts w:ascii="Arial" w:hAnsi="Arial" w:cs="Arial"/>
              </w:rPr>
              <w:t>(the expressions "holding company" and "subsidiary</w:t>
            </w:r>
            <w:bookmarkStart w:id="121" w:name="_DV_M5"/>
            <w:bookmarkEnd w:id="120"/>
            <w:bookmarkEnd w:id="121"/>
            <w:r>
              <w:rPr>
                <w:rFonts w:ascii="Arial" w:hAnsi="Arial" w:cs="Arial"/>
              </w:rPr>
              <w:t xml:space="preserve">" having the </w:t>
            </w:r>
            <w:bookmarkStart w:id="122" w:name="_DV_C15"/>
            <w:r>
              <w:rPr>
                <w:rFonts w:ascii="Arial" w:hAnsi="Arial" w:cs="Arial"/>
              </w:rPr>
              <w:t>respective meanings</w:t>
            </w:r>
            <w:bookmarkStart w:id="123" w:name="_DV_M6"/>
            <w:bookmarkEnd w:id="122"/>
            <w:bookmarkEnd w:id="123"/>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123BEA">
        <w:trPr>
          <w:gridAfter w:val="1"/>
          <w:wAfter w:w="29" w:type="dxa"/>
        </w:trPr>
        <w:tc>
          <w:tcPr>
            <w:tcW w:w="2695" w:type="dxa"/>
          </w:tcPr>
          <w:p w14:paraId="3292E71D" w14:textId="77777777" w:rsidR="006E7788" w:rsidRDefault="006E7788" w:rsidP="006E7788">
            <w:pPr>
              <w:pStyle w:val="BodyText"/>
              <w:rPr>
                <w:rFonts w:ascii="Arial" w:hAnsi="Arial" w:cs="Arial"/>
                <w:b/>
                <w:bCs/>
              </w:rPr>
            </w:pPr>
            <w:r>
              <w:rPr>
                <w:rFonts w:ascii="Arial" w:hAnsi="Arial" w:cs="Arial"/>
                <w:b/>
                <w:bCs/>
              </w:rPr>
              <w:lastRenderedPageBreak/>
              <w:t xml:space="preserve"> "Qualifying Guarantee"</w:t>
            </w:r>
          </w:p>
        </w:tc>
        <w:tc>
          <w:tcPr>
            <w:tcW w:w="762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24" w:name="_DV_M4"/>
            <w:bookmarkEnd w:id="124"/>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123BEA">
        <w:trPr>
          <w:gridAfter w:val="1"/>
          <w:wAfter w:w="29" w:type="dxa"/>
        </w:trPr>
        <w:tc>
          <w:tcPr>
            <w:tcW w:w="2695" w:type="dxa"/>
          </w:tcPr>
          <w:p w14:paraId="2A1CD97C" w14:textId="77777777" w:rsidR="006E7788" w:rsidRDefault="006E7788" w:rsidP="006E7788">
            <w:pPr>
              <w:rPr>
                <w:rFonts w:ascii="Arial" w:hAnsi="Arial" w:cs="Arial"/>
                <w:b/>
                <w:szCs w:val="22"/>
              </w:rPr>
            </w:pPr>
            <w:r w:rsidRPr="0024267F">
              <w:rPr>
                <w:rFonts w:ascii="Arial" w:hAnsi="Arial" w:cs="Arial"/>
                <w:b/>
                <w:szCs w:val="22"/>
              </w:rPr>
              <w:t>“Qualifying Project”</w:t>
            </w:r>
          </w:p>
          <w:p w14:paraId="359EBD24" w14:textId="7ED64CB8" w:rsidR="000567DD" w:rsidRPr="0024267F" w:rsidRDefault="000567DD" w:rsidP="006E7788">
            <w:pPr>
              <w:rPr>
                <w:rFonts w:ascii="Arial" w:hAnsi="Arial" w:cs="Arial"/>
                <w:b/>
                <w:szCs w:val="22"/>
              </w:rPr>
            </w:pPr>
          </w:p>
        </w:tc>
        <w:tc>
          <w:tcPr>
            <w:tcW w:w="762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proofErr w:type="gramStart"/>
            <w:r w:rsidRPr="0024267F">
              <w:rPr>
                <w:rFonts w:ascii="Arial" w:hAnsi="Arial" w:cs="Arial"/>
                <w:b/>
                <w:szCs w:val="22"/>
              </w:rPr>
              <w:t>Act</w:t>
            </w:r>
            <w:r w:rsidRPr="0024267F">
              <w:rPr>
                <w:rFonts w:ascii="Arial" w:hAnsi="Arial" w:cs="Arial"/>
                <w:szCs w:val="22"/>
              </w:rPr>
              <w:t>;</w:t>
            </w:r>
            <w:proofErr w:type="gramEnd"/>
          </w:p>
          <w:p w14:paraId="752728EB" w14:textId="77777777" w:rsidR="006E7788" w:rsidRPr="0024267F" w:rsidRDefault="006E7788" w:rsidP="006E7788">
            <w:pPr>
              <w:jc w:val="both"/>
              <w:rPr>
                <w:rFonts w:ascii="Arial" w:hAnsi="Arial" w:cs="Arial"/>
                <w:szCs w:val="22"/>
              </w:rPr>
            </w:pPr>
          </w:p>
        </w:tc>
      </w:tr>
      <w:tr w:rsidR="006772B6" w14:paraId="674F9262" w14:textId="77777777" w:rsidTr="00123BEA">
        <w:trPr>
          <w:gridAfter w:val="1"/>
          <w:wAfter w:w="29" w:type="dxa"/>
        </w:trPr>
        <w:tc>
          <w:tcPr>
            <w:tcW w:w="269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762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 xml:space="preserve">User Progression </w:t>
            </w:r>
            <w:proofErr w:type="gramStart"/>
            <w:r w:rsidRPr="004C08E0">
              <w:rPr>
                <w:rFonts w:ascii="Arial" w:hAnsi="Arial" w:cs="Arial"/>
                <w:b/>
                <w:szCs w:val="22"/>
              </w:rPr>
              <w:t>Milestones</w:t>
            </w:r>
            <w:r w:rsidRPr="004C08E0">
              <w:rPr>
                <w:rFonts w:ascii="Arial" w:hAnsi="Arial" w:cs="Arial"/>
                <w:szCs w:val="22"/>
              </w:rPr>
              <w:t>;</w:t>
            </w:r>
            <w:proofErr w:type="gramEnd"/>
          </w:p>
          <w:p w14:paraId="3344892F" w14:textId="4B2CB72D" w:rsidR="00A604BC" w:rsidRDefault="00A604BC" w:rsidP="006772B6">
            <w:pPr>
              <w:jc w:val="both"/>
              <w:rPr>
                <w:rFonts w:ascii="Arial" w:hAnsi="Arial" w:cs="Arial"/>
              </w:rPr>
            </w:pPr>
          </w:p>
        </w:tc>
      </w:tr>
      <w:tr w:rsidR="006E7788" w14:paraId="69E30147" w14:textId="77777777" w:rsidTr="00123BEA">
        <w:trPr>
          <w:gridAfter w:val="1"/>
          <w:wAfter w:w="29" w:type="dxa"/>
        </w:trPr>
        <w:tc>
          <w:tcPr>
            <w:tcW w:w="269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762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123BEA">
        <w:trPr>
          <w:gridAfter w:val="1"/>
          <w:wAfter w:w="29" w:type="dxa"/>
        </w:trPr>
        <w:tc>
          <w:tcPr>
            <w:tcW w:w="2695" w:type="dxa"/>
          </w:tcPr>
          <w:p w14:paraId="44B4E592" w14:textId="77777777" w:rsidR="006E7788" w:rsidRDefault="006E7788" w:rsidP="006E7788">
            <w:pPr>
              <w:pStyle w:val="BodyText"/>
              <w:rPr>
                <w:rFonts w:ascii="Arial" w:hAnsi="Arial" w:cs="Arial"/>
                <w:b/>
                <w:bCs/>
              </w:rPr>
            </w:pPr>
            <w:r>
              <w:rPr>
                <w:rFonts w:ascii="Arial" w:hAnsi="Arial" w:cs="Arial"/>
                <w:b/>
                <w:bCs/>
              </w:rPr>
              <w:lastRenderedPageBreak/>
              <w:t>"Reactive Despatch Instruction"</w:t>
            </w:r>
          </w:p>
        </w:tc>
        <w:tc>
          <w:tcPr>
            <w:tcW w:w="762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123BEA">
        <w:trPr>
          <w:gridAfter w:val="1"/>
          <w:wAfter w:w="29" w:type="dxa"/>
        </w:trPr>
        <w:tc>
          <w:tcPr>
            <w:tcW w:w="2695" w:type="dxa"/>
          </w:tcPr>
          <w:p w14:paraId="258FCE72" w14:textId="77777777" w:rsidR="006E7788" w:rsidRDefault="006E7788" w:rsidP="006E7788">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762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123BEA">
        <w:trPr>
          <w:gridAfter w:val="1"/>
          <w:wAfter w:w="29" w:type="dxa"/>
        </w:trPr>
        <w:tc>
          <w:tcPr>
            <w:tcW w:w="269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762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123BEA">
        <w:trPr>
          <w:gridAfter w:val="1"/>
          <w:wAfter w:w="29" w:type="dxa"/>
        </w:trPr>
        <w:tc>
          <w:tcPr>
            <w:tcW w:w="269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7625" w:type="dxa"/>
          </w:tcPr>
          <w:p w14:paraId="75F5ED41" w14:textId="77777777" w:rsidR="006E7788" w:rsidRDefault="006E7788" w:rsidP="006E7788">
            <w:pPr>
              <w:pStyle w:val="BodyText"/>
              <w:jc w:val="both"/>
              <w:rPr>
                <w:rFonts w:ascii="Arial" w:hAnsi="Arial" w:cs="Arial"/>
              </w:rPr>
            </w:pPr>
            <w:r>
              <w:rPr>
                <w:rFonts w:ascii="Arial" w:hAnsi="Arial" w:cs="Arial"/>
              </w:rPr>
              <w:t xml:space="preserve">the product of voltage and current and the sine of the phase angle between them measured in units of voltamperes reactive and standard multiples thereof </w:t>
            </w:r>
            <w:proofErr w:type="gramStart"/>
            <w:r>
              <w:rPr>
                <w:rFonts w:ascii="Arial" w:hAnsi="Arial" w:cs="Arial"/>
              </w:rPr>
              <w:t>i.e.:-</w:t>
            </w:r>
            <w:proofErr w:type="gramEnd"/>
            <w:r>
              <w:rPr>
                <w:rFonts w:ascii="Arial" w:hAnsi="Arial" w:cs="Arial"/>
              </w:rPr>
              <w:t xml:space="preserv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6E7788" w14:paraId="11443775" w14:textId="77777777" w:rsidTr="00123BEA">
        <w:trPr>
          <w:gridAfter w:val="1"/>
          <w:wAfter w:w="29" w:type="dxa"/>
        </w:trPr>
        <w:tc>
          <w:tcPr>
            <w:tcW w:w="269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123BEA">
        <w:trPr>
          <w:gridAfter w:val="1"/>
          <w:wAfter w:w="29" w:type="dxa"/>
        </w:trPr>
        <w:tc>
          <w:tcPr>
            <w:tcW w:w="269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762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123BEA">
        <w:trPr>
          <w:gridAfter w:val="1"/>
          <w:wAfter w:w="29" w:type="dxa"/>
        </w:trPr>
        <w:tc>
          <w:tcPr>
            <w:tcW w:w="269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6E7788" w:rsidRDefault="006E7788" w:rsidP="006E7788">
            <w:pPr>
              <w:pStyle w:val="BodyText"/>
              <w:jc w:val="both"/>
              <w:rPr>
                <w:rFonts w:ascii="Arial" w:hAnsi="Arial" w:cs="Arial"/>
                <w:b/>
              </w:rPr>
            </w:pPr>
            <w:r>
              <w:rPr>
                <w:rFonts w:ascii="Arial" w:hAnsi="Arial" w:cs="Arial"/>
              </w:rPr>
              <w:t xml:space="preserve">as defined in Paragraph 3.15.1 and like terms shall be </w:t>
            </w:r>
            <w:proofErr w:type="gramStart"/>
            <w:r>
              <w:rPr>
                <w:rFonts w:ascii="Arial" w:hAnsi="Arial" w:cs="Arial"/>
              </w:rPr>
              <w:t>construed accordingly;</w:t>
            </w:r>
            <w:proofErr w:type="gramEnd"/>
          </w:p>
        </w:tc>
      </w:tr>
      <w:tr w:rsidR="006E7788" w14:paraId="730E5BD6" w14:textId="77777777" w:rsidTr="00123BEA">
        <w:trPr>
          <w:gridAfter w:val="1"/>
          <w:wAfter w:w="29" w:type="dxa"/>
        </w:trPr>
        <w:tc>
          <w:tcPr>
            <w:tcW w:w="269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123BEA">
        <w:trPr>
          <w:gridAfter w:val="1"/>
          <w:wAfter w:w="29" w:type="dxa"/>
        </w:trPr>
        <w:tc>
          <w:tcPr>
            <w:tcW w:w="269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6E7788" w14:paraId="1C75CD5F" w14:textId="77777777" w:rsidTr="00123BEA">
        <w:trPr>
          <w:gridAfter w:val="1"/>
          <w:wAfter w:w="29" w:type="dxa"/>
          <w:trHeight w:val="808"/>
        </w:trPr>
        <w:tc>
          <w:tcPr>
            <w:tcW w:w="269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762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123BEA">
        <w:trPr>
          <w:gridAfter w:val="1"/>
          <w:wAfter w:w="29" w:type="dxa"/>
          <w:trHeight w:val="817"/>
        </w:trPr>
        <w:tc>
          <w:tcPr>
            <w:tcW w:w="269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762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123BEA">
        <w:trPr>
          <w:gridAfter w:val="1"/>
          <w:wAfter w:w="29" w:type="dxa"/>
        </w:trPr>
        <w:tc>
          <w:tcPr>
            <w:tcW w:w="269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762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123BEA">
        <w:trPr>
          <w:gridAfter w:val="1"/>
          <w:wAfter w:w="29" w:type="dxa"/>
        </w:trPr>
        <w:tc>
          <w:tcPr>
            <w:tcW w:w="269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762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123BEA">
        <w:trPr>
          <w:gridAfter w:val="1"/>
          <w:wAfter w:w="29" w:type="dxa"/>
        </w:trPr>
        <w:tc>
          <w:tcPr>
            <w:tcW w:w="269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6E7788" w:rsidRDefault="4B9E9046" w:rsidP="006E7788">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06A8726B"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in the manner set out herein;</w:t>
            </w:r>
          </w:p>
        </w:tc>
      </w:tr>
      <w:tr w:rsidR="006E7788" w14:paraId="4A976E16" w14:textId="77777777" w:rsidTr="00123BEA">
        <w:trPr>
          <w:gridAfter w:val="1"/>
          <w:wAfter w:w="29" w:type="dxa"/>
        </w:trPr>
        <w:tc>
          <w:tcPr>
            <w:tcW w:w="2695" w:type="dxa"/>
            <w:shd w:val="clear" w:color="auto" w:fill="auto"/>
          </w:tcPr>
          <w:p w14:paraId="4BEE3DC5" w14:textId="393D63ED" w:rsidR="006E7788" w:rsidRPr="0019675B" w:rsidRDefault="006E7788" w:rsidP="006E7788">
            <w:pPr>
              <w:pStyle w:val="BodyText"/>
              <w:rPr>
                <w:rFonts w:ascii="Arial" w:hAnsi="Arial" w:cs="Arial"/>
                <w:b/>
                <w:bCs/>
              </w:rPr>
            </w:pPr>
            <w:bookmarkStart w:id="125" w:name="_BPDCI_136"/>
            <w:r w:rsidRPr="0019675B">
              <w:rPr>
                <w:rFonts w:ascii="Arial" w:hAnsi="Arial" w:cs="Arial"/>
                <w:b/>
                <w:bCs/>
              </w:rPr>
              <w:t>“Related Person”</w:t>
            </w:r>
            <w:bookmarkEnd w:id="125"/>
          </w:p>
        </w:tc>
        <w:tc>
          <w:tcPr>
            <w:tcW w:w="7625" w:type="dxa"/>
            <w:shd w:val="clear" w:color="auto" w:fill="auto"/>
          </w:tcPr>
          <w:p w14:paraId="0DC49BBE" w14:textId="0A6DECB9" w:rsidR="006E7788" w:rsidRPr="0019675B" w:rsidRDefault="006E7788" w:rsidP="006E7788">
            <w:pPr>
              <w:pStyle w:val="BodyText"/>
              <w:jc w:val="both"/>
              <w:rPr>
                <w:rFonts w:ascii="Arial" w:hAnsi="Arial" w:cs="Arial"/>
              </w:rPr>
            </w:pPr>
            <w:bookmarkStart w:id="126"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26"/>
          </w:p>
        </w:tc>
      </w:tr>
      <w:tr w:rsidR="006E7788" w14:paraId="1FC290CF" w14:textId="77777777" w:rsidTr="00123BEA">
        <w:trPr>
          <w:gridAfter w:val="1"/>
          <w:wAfter w:w="29" w:type="dxa"/>
        </w:trPr>
        <w:tc>
          <w:tcPr>
            <w:tcW w:w="269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lastRenderedPageBreak/>
              <w:t>"Related Undertaking"</w:t>
            </w:r>
          </w:p>
        </w:tc>
        <w:tc>
          <w:tcPr>
            <w:tcW w:w="762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123BEA">
        <w:trPr>
          <w:gridAfter w:val="1"/>
          <w:wAfter w:w="29" w:type="dxa"/>
        </w:trPr>
        <w:tc>
          <w:tcPr>
            <w:tcW w:w="2695" w:type="dxa"/>
            <w:shd w:val="clear" w:color="auto" w:fill="auto"/>
          </w:tcPr>
          <w:p w14:paraId="68FD997B" w14:textId="77777777" w:rsidR="006E7788" w:rsidRDefault="006E7788" w:rsidP="006E7788">
            <w:pPr>
              <w:pStyle w:val="BodyText"/>
              <w:rPr>
                <w:rFonts w:ascii="Arial" w:hAnsi="Arial" w:cs="Arial"/>
                <w:b/>
                <w:bCs/>
              </w:rPr>
            </w:pPr>
            <w:r>
              <w:rPr>
                <w:rFonts w:ascii="Arial" w:hAnsi="Arial" w:cs="Arial"/>
                <w:b/>
                <w:bCs/>
              </w:rPr>
              <w:t>"Release Date"</w:t>
            </w:r>
          </w:p>
          <w:p w14:paraId="063A0B27" w14:textId="0385A2C4" w:rsidR="005303DE" w:rsidRDefault="005303DE" w:rsidP="006E7788">
            <w:pPr>
              <w:pStyle w:val="BodyText"/>
              <w:rPr>
                <w:rFonts w:ascii="Arial" w:hAnsi="Arial" w:cs="Arial"/>
                <w:b/>
                <w:bCs/>
              </w:rPr>
            </w:pPr>
          </w:p>
        </w:tc>
        <w:tc>
          <w:tcPr>
            <w:tcW w:w="7625" w:type="dxa"/>
          </w:tcPr>
          <w:p w14:paraId="4C0C5E08" w14:textId="77777777" w:rsidR="006E7788" w:rsidRDefault="006E7788" w:rsidP="006E7788">
            <w:pPr>
              <w:pStyle w:val="BodyText"/>
              <w:jc w:val="both"/>
              <w:rPr>
                <w:rFonts w:ascii="Arial" w:hAnsi="Arial" w:cs="Arial"/>
                <w:b/>
                <w:i/>
              </w:rPr>
            </w:pPr>
            <w:r>
              <w:rPr>
                <w:rFonts w:ascii="Arial" w:hAnsi="Arial" w:cs="Arial"/>
              </w:rPr>
              <w:t xml:space="preserve">as defined in Paragraph </w:t>
            </w:r>
            <w:proofErr w:type="gramStart"/>
            <w:r>
              <w:rPr>
                <w:rFonts w:ascii="Arial" w:hAnsi="Arial" w:cs="Arial"/>
              </w:rPr>
              <w:t>2.22.2;</w:t>
            </w:r>
            <w:proofErr w:type="gramEnd"/>
            <w:r>
              <w:rPr>
                <w:rFonts w:ascii="Arial" w:hAnsi="Arial" w:cs="Arial"/>
                <w:b/>
                <w:i/>
              </w:rPr>
              <w:t xml:space="preserve"> </w:t>
            </w:r>
          </w:p>
          <w:p w14:paraId="7BCA8240" w14:textId="444F851A" w:rsidR="00387189" w:rsidRDefault="00387189" w:rsidP="00387189">
            <w:pPr>
              <w:pStyle w:val="BodyText"/>
              <w:jc w:val="both"/>
              <w:rPr>
                <w:rFonts w:ascii="Arial" w:hAnsi="Arial" w:cs="Arial"/>
              </w:rPr>
            </w:pPr>
            <w:r w:rsidRPr="00387189">
              <w:rPr>
                <w:rFonts w:ascii="Arial" w:hAnsi="Arial" w:cs="Arial"/>
                <w:b/>
              </w:rPr>
              <w:t>;</w:t>
            </w:r>
          </w:p>
        </w:tc>
      </w:tr>
      <w:tr w:rsidR="00671DF4" w14:paraId="07B3DF18" w14:textId="77777777" w:rsidTr="00123BEA">
        <w:trPr>
          <w:gridAfter w:val="1"/>
          <w:wAfter w:w="29" w:type="dxa"/>
        </w:trPr>
        <w:tc>
          <w:tcPr>
            <w:tcW w:w="2695" w:type="dxa"/>
            <w:shd w:val="clear" w:color="auto" w:fill="auto"/>
          </w:tcPr>
          <w:p w14:paraId="281B6C97" w14:textId="235A3B52" w:rsidR="00671DF4" w:rsidRPr="005F710D" w:rsidRDefault="005B4927" w:rsidP="006E7788">
            <w:pPr>
              <w:pStyle w:val="BodyText"/>
              <w:rPr>
                <w:rFonts w:ascii="Arial" w:hAnsi="Arial" w:cs="Arial"/>
                <w:b/>
                <w:bCs/>
              </w:rPr>
            </w:pPr>
            <w:r>
              <w:rPr>
                <w:rFonts w:ascii="Arial" w:hAnsi="Arial" w:cs="Arial"/>
                <w:b/>
                <w:bCs/>
              </w:rPr>
              <w:t>“Relevant Contract”</w:t>
            </w:r>
          </w:p>
        </w:tc>
        <w:tc>
          <w:tcPr>
            <w:tcW w:w="7625" w:type="dxa"/>
          </w:tcPr>
          <w:p w14:paraId="3F219DEA" w14:textId="5BBBB9FD" w:rsidR="00671DF4" w:rsidRPr="00387189" w:rsidRDefault="00B445E6" w:rsidP="00671DF4">
            <w:pPr>
              <w:spacing w:line="23" w:lineRule="atLeast"/>
              <w:rPr>
                <w:rFonts w:ascii="Arial" w:hAnsi="Arial" w:cs="Arial"/>
              </w:rPr>
            </w:pPr>
            <w:r w:rsidRPr="009A2C43">
              <w:rPr>
                <w:rFonts w:ascii="Arial" w:hAnsi="Arial" w:cs="Arial"/>
                <w:color w:val="000000" w:themeColor="text1"/>
              </w:rPr>
              <w:t xml:space="preserve">has the meaning given to that term in section 6BA of the </w:t>
            </w:r>
            <w:r w:rsidRPr="009A2C43">
              <w:rPr>
                <w:rFonts w:ascii="Arial" w:hAnsi="Arial" w:cs="Arial"/>
                <w:b/>
                <w:bCs/>
                <w:color w:val="000000" w:themeColor="text1"/>
              </w:rPr>
              <w:t>Act</w:t>
            </w:r>
            <w:r w:rsidRPr="009A2C43">
              <w:rPr>
                <w:rFonts w:ascii="Arial" w:hAnsi="Arial" w:cs="Arial"/>
                <w:color w:val="000000" w:themeColor="text1"/>
              </w:rPr>
              <w:t>;</w:t>
            </w:r>
          </w:p>
        </w:tc>
      </w:tr>
      <w:tr w:rsidR="00671DF4" w14:paraId="1222D86E" w14:textId="77777777" w:rsidTr="00123BEA">
        <w:trPr>
          <w:gridAfter w:val="1"/>
          <w:wAfter w:w="29" w:type="dxa"/>
        </w:trPr>
        <w:tc>
          <w:tcPr>
            <w:tcW w:w="2695" w:type="dxa"/>
            <w:shd w:val="clear" w:color="auto" w:fill="auto"/>
          </w:tcPr>
          <w:p w14:paraId="6623715B" w14:textId="12EFCB08" w:rsidR="00671DF4" w:rsidRDefault="00671DF4" w:rsidP="006E7788">
            <w:pPr>
              <w:pStyle w:val="BodyText"/>
              <w:rPr>
                <w:rFonts w:ascii="Arial" w:hAnsi="Arial" w:cs="Arial"/>
                <w:b/>
                <w:bCs/>
              </w:rPr>
            </w:pPr>
            <w:r w:rsidRPr="005F710D">
              <w:rPr>
                <w:rFonts w:ascii="Arial" w:hAnsi="Arial" w:cs="Arial"/>
                <w:b/>
                <w:bCs/>
              </w:rPr>
              <w:t>“Relevant Embedded Power Station”</w:t>
            </w:r>
          </w:p>
        </w:tc>
        <w:tc>
          <w:tcPr>
            <w:tcW w:w="7625" w:type="dxa"/>
          </w:tcPr>
          <w:p w14:paraId="05484956" w14:textId="77777777" w:rsidR="00671DF4" w:rsidRDefault="00671DF4" w:rsidP="00671DF4">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41322D54" w14:textId="77777777" w:rsidR="00671DF4" w:rsidRPr="00387189" w:rsidRDefault="00671DF4" w:rsidP="00671DF4">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8C0A911" w14:textId="3D01B520" w:rsidR="00671DF4" w:rsidRDefault="00671DF4" w:rsidP="00671DF4">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123BEA">
        <w:trPr>
          <w:gridAfter w:val="1"/>
          <w:wAfter w:w="29" w:type="dxa"/>
          <w:trHeight w:val="336"/>
        </w:trPr>
        <w:tc>
          <w:tcPr>
            <w:tcW w:w="269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 xml:space="preserve">Medium Power </w:t>
            </w:r>
            <w:proofErr w:type="gramStart"/>
            <w:r>
              <w:rPr>
                <w:rFonts w:ascii="Arial" w:hAnsi="Arial" w:cs="Arial"/>
                <w:b/>
                <w:snapToGrid w:val="0"/>
              </w:rPr>
              <w:t>Station</w:t>
            </w:r>
            <w:r>
              <w:rPr>
                <w:rFonts w:ascii="Arial" w:hAnsi="Arial" w:cs="Arial"/>
                <w:snapToGrid w:val="0"/>
              </w:rPr>
              <w:t xml:space="preserve">  which</w:t>
            </w:r>
            <w:proofErr w:type="gramEnd"/>
            <w:r>
              <w:rPr>
                <w:rFonts w:ascii="Arial" w:hAnsi="Arial" w:cs="Arial"/>
                <w:snapToGrid w:val="0"/>
              </w:rPr>
              <w:t xml:space="preserve">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123BEA">
        <w:trPr>
          <w:gridAfter w:val="1"/>
          <w:wAfter w:w="29" w:type="dxa"/>
        </w:trPr>
        <w:tc>
          <w:tcPr>
            <w:tcW w:w="269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27" w:name="_BPDCD_138"/>
            <w:r>
              <w:rPr>
                <w:rFonts w:ascii="Arial" w:hAnsi="Arial" w:cs="Arial"/>
                <w:strike/>
                <w:snapToGrid w:val="0"/>
                <w:color w:val="FF0000"/>
              </w:rPr>
              <w:t>.</w:t>
            </w:r>
            <w:r>
              <w:rPr>
                <w:rFonts w:ascii="Arial" w:hAnsi="Arial" w:cs="Arial"/>
                <w:snapToGrid w:val="0"/>
                <w:color w:val="0000FF"/>
                <w:u w:val="double"/>
              </w:rPr>
              <w:t>;</w:t>
            </w:r>
            <w:bookmarkEnd w:id="127"/>
          </w:p>
        </w:tc>
      </w:tr>
      <w:tr w:rsidR="006E7788" w14:paraId="29B539BC" w14:textId="77777777" w:rsidTr="00123BEA">
        <w:trPr>
          <w:gridAfter w:val="1"/>
          <w:wAfter w:w="29" w:type="dxa"/>
        </w:trPr>
        <w:tc>
          <w:tcPr>
            <w:tcW w:w="269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762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123BEA">
        <w:tblPrEx>
          <w:tblCellMar>
            <w:left w:w="108" w:type="dxa"/>
            <w:right w:w="108" w:type="dxa"/>
          </w:tblCellMar>
        </w:tblPrEx>
        <w:trPr>
          <w:gridAfter w:val="1"/>
          <w:wAfter w:w="29" w:type="dxa"/>
        </w:trPr>
        <w:tc>
          <w:tcPr>
            <w:tcW w:w="269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123BEA">
        <w:tblPrEx>
          <w:tblCellMar>
            <w:left w:w="108" w:type="dxa"/>
            <w:right w:w="108" w:type="dxa"/>
          </w:tblCellMar>
        </w:tblPrEx>
        <w:trPr>
          <w:gridAfter w:val="1"/>
          <w:wAfter w:w="29" w:type="dxa"/>
        </w:trPr>
        <w:tc>
          <w:tcPr>
            <w:tcW w:w="269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123BEA">
        <w:trPr>
          <w:gridAfter w:val="1"/>
          <w:wAfter w:w="29" w:type="dxa"/>
        </w:trPr>
        <w:tc>
          <w:tcPr>
            <w:tcW w:w="269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123BEA">
        <w:trPr>
          <w:gridAfter w:val="1"/>
          <w:wAfter w:w="29" w:type="dxa"/>
        </w:trPr>
        <w:tc>
          <w:tcPr>
            <w:tcW w:w="269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762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123BEA">
        <w:trPr>
          <w:gridAfter w:val="1"/>
          <w:wAfter w:w="29" w:type="dxa"/>
        </w:trPr>
        <w:tc>
          <w:tcPr>
            <w:tcW w:w="269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762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lastRenderedPageBreak/>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123BEA">
        <w:trPr>
          <w:gridAfter w:val="1"/>
          <w:wAfter w:w="29" w:type="dxa"/>
        </w:trPr>
        <w:tc>
          <w:tcPr>
            <w:tcW w:w="269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lastRenderedPageBreak/>
              <w:t>"Reported Period(s) of Increase"</w:t>
            </w:r>
          </w:p>
        </w:tc>
        <w:tc>
          <w:tcPr>
            <w:tcW w:w="762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w:t>
            </w:r>
            <w:proofErr w:type="gramStart"/>
            <w:r>
              <w:rPr>
                <w:rFonts w:ascii="Arial" w:hAnsi="Arial" w:cs="Arial"/>
              </w:rPr>
              <w:t>period of time</w:t>
            </w:r>
            <w:proofErr w:type="gramEnd"/>
            <w:r>
              <w:rPr>
                <w:rFonts w:ascii="Arial" w:hAnsi="Arial" w:cs="Arial"/>
              </w:rPr>
              <w:t xml:space="preserv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123BEA">
        <w:trPr>
          <w:gridAfter w:val="1"/>
          <w:wAfter w:w="29" w:type="dxa"/>
        </w:trPr>
        <w:tc>
          <w:tcPr>
            <w:tcW w:w="269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762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28" w:name="_BPDCD_140"/>
            <w:r w:rsidRPr="0019675B">
              <w:rPr>
                <w:rFonts w:ascii="Arial" w:hAnsi="Arial" w:cs="Arial"/>
                <w:snapToGrid w:val="0"/>
                <w:color w:val="0000FF"/>
              </w:rPr>
              <w:t>;</w:t>
            </w:r>
            <w:bookmarkEnd w:id="128"/>
          </w:p>
        </w:tc>
      </w:tr>
      <w:tr w:rsidR="006E7788" w14:paraId="10D5DBA6" w14:textId="77777777" w:rsidTr="00123BEA">
        <w:trPr>
          <w:gridAfter w:val="1"/>
          <w:wAfter w:w="29" w:type="dxa"/>
        </w:trPr>
        <w:tc>
          <w:tcPr>
            <w:tcW w:w="269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29" w:name="_BPDCD_141"/>
            <w:r w:rsidRPr="0019675B">
              <w:rPr>
                <w:rFonts w:ascii="Arial" w:hAnsi="Arial" w:cs="Arial"/>
              </w:rPr>
              <w:t>;</w:t>
            </w:r>
            <w:bookmarkEnd w:id="129"/>
          </w:p>
        </w:tc>
      </w:tr>
      <w:tr w:rsidR="006E7788" w14:paraId="5D5A2366" w14:textId="77777777" w:rsidTr="00123BEA">
        <w:trPr>
          <w:gridAfter w:val="1"/>
          <w:wAfter w:w="29" w:type="dxa"/>
        </w:trPr>
        <w:tc>
          <w:tcPr>
            <w:tcW w:w="269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762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30" w:name="_BPDCD_142"/>
            <w:r w:rsidRPr="0019675B">
              <w:rPr>
                <w:rFonts w:ascii="Arial" w:hAnsi="Arial" w:cs="Arial"/>
                <w:lang w:val="en-US"/>
              </w:rPr>
              <w:t>;</w:t>
            </w:r>
            <w:bookmarkEnd w:id="130"/>
          </w:p>
        </w:tc>
      </w:tr>
      <w:tr w:rsidR="006E7788" w14:paraId="5589F294" w14:textId="77777777" w:rsidTr="00123BEA">
        <w:trPr>
          <w:gridAfter w:val="1"/>
          <w:wAfter w:w="29" w:type="dxa"/>
        </w:trPr>
        <w:tc>
          <w:tcPr>
            <w:tcW w:w="269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123BEA">
        <w:trPr>
          <w:gridAfter w:val="1"/>
          <w:wAfter w:w="29" w:type="dxa"/>
        </w:trPr>
        <w:tc>
          <w:tcPr>
            <w:tcW w:w="269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6E7788" w:rsidRDefault="006E7788" w:rsidP="006E7788">
            <w:pPr>
              <w:pStyle w:val="BodyText"/>
              <w:jc w:val="both"/>
              <w:rPr>
                <w:rFonts w:ascii="Arial" w:hAnsi="Arial" w:cs="Arial"/>
              </w:rPr>
            </w:pPr>
            <w:r>
              <w:rPr>
                <w:rFonts w:ascii="Arial" w:hAnsi="Arial" w:cs="Arial"/>
              </w:rPr>
              <w:t xml:space="preserve">a </w:t>
            </w:r>
            <w:proofErr w:type="gramStart"/>
            <w:r>
              <w:rPr>
                <w:rFonts w:ascii="Arial" w:hAnsi="Arial" w:cs="Arial"/>
              </w:rPr>
              <w:t>long term</w:t>
            </w:r>
            <w:proofErr w:type="gramEnd"/>
            <w:r>
              <w:rPr>
                <w:rFonts w:ascii="Arial" w:hAnsi="Arial" w:cs="Arial"/>
              </w:rPr>
              <w:t xml:space="preserve"> debt rating of not less than A by Standard and Poor’s Corporation or a rating not less than A2 by Moody’s Investor Services or a </w:t>
            </w:r>
            <w:proofErr w:type="gramStart"/>
            <w:r>
              <w:rPr>
                <w:rFonts w:ascii="Arial" w:hAnsi="Arial" w:cs="Arial"/>
              </w:rPr>
              <w:t>short term</w:t>
            </w:r>
            <w:proofErr w:type="gramEnd"/>
            <w:r>
              <w:rPr>
                <w:rFonts w:ascii="Arial" w:hAnsi="Arial" w:cs="Arial"/>
              </w:rPr>
              <w:t xml:space="preserve"> rating which correlates to those </w:t>
            </w:r>
            <w:proofErr w:type="gramStart"/>
            <w:r>
              <w:rPr>
                <w:rFonts w:ascii="Arial" w:hAnsi="Arial" w:cs="Arial"/>
              </w:rPr>
              <w:t>long term</w:t>
            </w:r>
            <w:proofErr w:type="gramEnd"/>
            <w:r>
              <w:rPr>
                <w:rFonts w:ascii="Arial" w:hAnsi="Arial" w:cs="Arial"/>
              </w:rPr>
              <w:t xml:space="preserve">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proofErr w:type="gramStart"/>
            <w:r>
              <w:rPr>
                <w:rFonts w:ascii="Arial" w:hAnsi="Arial" w:cs="Arial"/>
              </w:rPr>
              <w:t>non local</w:t>
            </w:r>
            <w:proofErr w:type="spellEnd"/>
            <w:proofErr w:type="gramEnd"/>
            <w:r>
              <w:rPr>
                <w:rFonts w:ascii="Arial" w:hAnsi="Arial" w:cs="Arial"/>
              </w:rPr>
              <w:t xml:space="preserve"> currency obligations;</w:t>
            </w:r>
          </w:p>
        </w:tc>
      </w:tr>
      <w:tr w:rsidR="006E7788" w14:paraId="134B9D9C" w14:textId="77777777" w:rsidTr="00123BEA">
        <w:trPr>
          <w:gridAfter w:val="1"/>
          <w:wAfter w:w="29" w:type="dxa"/>
        </w:trPr>
        <w:tc>
          <w:tcPr>
            <w:tcW w:w="269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762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123BEA">
        <w:trPr>
          <w:gridAfter w:val="1"/>
          <w:wAfter w:w="29" w:type="dxa"/>
        </w:trPr>
        <w:tc>
          <w:tcPr>
            <w:tcW w:w="269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7625" w:type="dxa"/>
          </w:tcPr>
          <w:p w14:paraId="71EDE420" w14:textId="77777777" w:rsidR="006E7788" w:rsidRDefault="006E7788" w:rsidP="006E7788">
            <w:pPr>
              <w:spacing w:after="240"/>
              <w:jc w:val="both"/>
              <w:rPr>
                <w:rFonts w:ascii="Arial" w:hAnsi="Arial" w:cs="Arial"/>
              </w:rPr>
            </w:pPr>
            <w:r>
              <w:rPr>
                <w:rFonts w:ascii="Arial" w:hAnsi="Arial" w:cs="Arial"/>
              </w:rPr>
              <w:lastRenderedPageBreak/>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proofErr w:type="gramStart"/>
            <w:r>
              <w:rPr>
                <w:rFonts w:ascii="Arial" w:hAnsi="Arial" w:cs="Arial"/>
                <w:b/>
              </w:rPr>
              <w:t>Required  Sovereign</w:t>
            </w:r>
            <w:proofErr w:type="gramEnd"/>
            <w:r>
              <w:rPr>
                <w:rFonts w:ascii="Arial" w:hAnsi="Arial" w:cs="Arial"/>
                <w:b/>
              </w:rPr>
              <w:t xml:space="preserve">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w:t>
            </w:r>
            <w:proofErr w:type="gramStart"/>
            <w:r w:rsidRPr="009D15BA">
              <w:rPr>
                <w:rFonts w:ascii="Arial" w:hAnsi="Arial" w:cs="Arial"/>
              </w:rPr>
              <w:t>preventing  the</w:t>
            </w:r>
            <w:proofErr w:type="gramEnd"/>
            <w:r w:rsidRPr="009D15BA">
              <w:rPr>
                <w:rFonts w:ascii="Arial" w:hAnsi="Arial" w:cs="Arial"/>
              </w:rPr>
              <w:t xml:space="preserv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lastRenderedPageBreak/>
              <w:t xml:space="preserve">Insurance Performance Bond </w:t>
            </w:r>
            <w:r w:rsidRPr="009D15BA">
              <w:rPr>
                <w:rFonts w:ascii="Arial" w:hAnsi="Arial" w:cs="Arial"/>
              </w:rPr>
              <w:t xml:space="preserve">or </w:t>
            </w:r>
            <w:r w:rsidRPr="009D15BA">
              <w:rPr>
                <w:rFonts w:ascii="Arial" w:hAnsi="Arial" w:cs="Arial"/>
                <w:b/>
              </w:rPr>
              <w:t xml:space="preserve">Independent Security </w:t>
            </w:r>
            <w:proofErr w:type="gramStart"/>
            <w:r w:rsidRPr="009D15BA">
              <w:rPr>
                <w:rFonts w:ascii="Arial" w:hAnsi="Arial" w:cs="Arial"/>
                <w:b/>
              </w:rPr>
              <w:t>Arrangement</w:t>
            </w:r>
            <w:bookmarkStart w:id="131" w:name="_BPDCD_143"/>
            <w:r w:rsidRPr="009D15BA">
              <w:rPr>
                <w:rFonts w:ascii="Arial" w:hAnsi="Arial" w:cs="Arial"/>
              </w:rPr>
              <w:t>;</w:t>
            </w:r>
            <w:bookmarkEnd w:id="131"/>
            <w:proofErr w:type="gramEnd"/>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123BEA">
        <w:trPr>
          <w:gridAfter w:val="1"/>
          <w:wAfter w:w="29" w:type="dxa"/>
        </w:trPr>
        <w:tc>
          <w:tcPr>
            <w:tcW w:w="269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lastRenderedPageBreak/>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762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w:t>
            </w:r>
            <w:proofErr w:type="gramStart"/>
            <w:r w:rsidRPr="006D3E84">
              <w:rPr>
                <w:rFonts w:ascii="Arial" w:hAnsi="Arial" w:cs="Arial"/>
                <w:sz w:val="24"/>
                <w:szCs w:val="24"/>
              </w:rPr>
              <w:t>are;</w:t>
            </w:r>
            <w:proofErr w:type="gramEnd"/>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123BEA">
        <w:trPr>
          <w:gridAfter w:val="1"/>
          <w:wAfter w:w="29" w:type="dxa"/>
        </w:trPr>
        <w:tc>
          <w:tcPr>
            <w:tcW w:w="269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762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32" w:name="_BPDCD_144"/>
            <w:r w:rsidRPr="0019675B">
              <w:rPr>
                <w:rFonts w:ascii="Arial" w:hAnsi="Arial" w:cs="Arial"/>
              </w:rPr>
              <w:t>as</w:t>
            </w:r>
            <w:r w:rsidRPr="0019675B">
              <w:rPr>
                <w:rFonts w:ascii="Arial" w:hAnsi="Arial" w:cs="Arial"/>
                <w:color w:val="0000FF"/>
              </w:rPr>
              <w:t xml:space="preserve"> </w:t>
            </w:r>
            <w:bookmarkEnd w:id="132"/>
            <w:r w:rsidRPr="0019675B">
              <w:rPr>
                <w:rFonts w:ascii="Arial" w:hAnsi="Arial" w:cs="Arial"/>
              </w:rPr>
              <w:t>defined in Paragraph 8A.4.1.3</w:t>
            </w:r>
            <w:bookmarkStart w:id="133" w:name="_BPDCD_145"/>
            <w:r w:rsidRPr="0019675B">
              <w:rPr>
                <w:rFonts w:ascii="Arial" w:hAnsi="Arial" w:cs="Arial"/>
              </w:rPr>
              <w:t>;</w:t>
            </w:r>
            <w:bookmarkEnd w:id="133"/>
          </w:p>
        </w:tc>
      </w:tr>
      <w:tr w:rsidR="006E7788" w14:paraId="020C019C" w14:textId="77777777" w:rsidTr="00123BEA">
        <w:trPr>
          <w:gridAfter w:val="1"/>
          <w:wAfter w:w="29" w:type="dxa"/>
        </w:trPr>
        <w:tc>
          <w:tcPr>
            <w:tcW w:w="269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762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34" w:name="_BPDCD_146"/>
            <w:r w:rsidRPr="0019675B">
              <w:rPr>
                <w:rFonts w:ascii="Arial" w:hAnsi="Arial" w:cs="Arial"/>
              </w:rPr>
              <w:t>;</w:t>
            </w:r>
            <w:bookmarkEnd w:id="134"/>
          </w:p>
        </w:tc>
      </w:tr>
      <w:tr w:rsidR="006E7788" w14:paraId="1CCF5579" w14:textId="77777777" w:rsidTr="00123BEA">
        <w:trPr>
          <w:gridAfter w:val="1"/>
          <w:wAfter w:w="29" w:type="dxa"/>
        </w:trPr>
        <w:tc>
          <w:tcPr>
            <w:tcW w:w="269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762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w:t>
            </w:r>
            <w:proofErr w:type="gramStart"/>
            <w:r>
              <w:rPr>
                <w:rFonts w:ascii="Arial" w:hAnsi="Arial" w:cs="Arial"/>
              </w:rPr>
              <w:t>be;</w:t>
            </w:r>
            <w:proofErr w:type="gramEnd"/>
          </w:p>
        </w:tc>
      </w:tr>
      <w:tr w:rsidR="006E7788" w14:paraId="0830CAF9" w14:textId="77777777" w:rsidTr="00123BEA">
        <w:trPr>
          <w:gridAfter w:val="1"/>
          <w:wAfter w:w="29" w:type="dxa"/>
        </w:trPr>
        <w:tc>
          <w:tcPr>
            <w:tcW w:w="269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762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123BEA">
        <w:trPr>
          <w:gridAfter w:val="1"/>
          <w:wAfter w:w="29" w:type="dxa"/>
        </w:trPr>
        <w:tc>
          <w:tcPr>
            <w:tcW w:w="269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5" w:name="_DV_C139"/>
            <w:r>
              <w:rPr>
                <w:rFonts w:ascii="Arial" w:hAnsi="Arial" w:cs="Arial"/>
              </w:rPr>
              <w:t>The higher of:</w:t>
            </w:r>
            <w:bookmarkEnd w:id="135"/>
          </w:p>
          <w:p w14:paraId="499D174C" w14:textId="77777777" w:rsidR="006E7788" w:rsidRDefault="006E7788" w:rsidP="006E7788">
            <w:pPr>
              <w:pStyle w:val="BodyText"/>
              <w:jc w:val="both"/>
              <w:rPr>
                <w:rFonts w:ascii="Arial" w:hAnsi="Arial" w:cs="Arial"/>
              </w:rPr>
            </w:pPr>
            <w:bookmarkStart w:id="136"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w:t>
            </w:r>
            <w:proofErr w:type="gramStart"/>
            <w:r>
              <w:rPr>
                <w:rFonts w:ascii="Arial" w:hAnsi="Arial" w:cs="Arial"/>
              </w:rPr>
              <w:t>rate;  or</w:t>
            </w:r>
            <w:bookmarkStart w:id="137" w:name="_DV_C141"/>
            <w:bookmarkEnd w:id="136"/>
            <w:proofErr w:type="gramEnd"/>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137"/>
          </w:p>
          <w:p w14:paraId="7932BDA1" w14:textId="77777777" w:rsidR="006E7788" w:rsidRDefault="006E7788" w:rsidP="006E7788">
            <w:pPr>
              <w:pStyle w:val="BodyText"/>
              <w:jc w:val="both"/>
              <w:rPr>
                <w:rFonts w:ascii="Arial" w:hAnsi="Arial" w:cs="Arial"/>
              </w:rPr>
            </w:pPr>
            <w:bookmarkStart w:id="138" w:name="_DV_C142"/>
            <w:r>
              <w:rPr>
                <w:rFonts w:ascii="Arial" w:hAnsi="Arial" w:cs="Arial"/>
              </w:rPr>
              <w:lastRenderedPageBreak/>
              <w:t>A or B are then multiplied by:</w:t>
            </w:r>
            <w:bookmarkEnd w:id="138"/>
          </w:p>
          <w:p w14:paraId="2AA1CC9D" w14:textId="77777777" w:rsidR="006E7788" w:rsidRDefault="006E7788" w:rsidP="006E7788">
            <w:pPr>
              <w:pStyle w:val="BodyText"/>
              <w:jc w:val="both"/>
              <w:rPr>
                <w:rFonts w:ascii="Arial" w:hAnsi="Arial" w:cs="Arial"/>
              </w:rPr>
            </w:pPr>
            <w:bookmarkStart w:id="139" w:name="_DV_C143"/>
            <w:r>
              <w:rPr>
                <w:rFonts w:ascii="Arial" w:hAnsi="Arial" w:cs="Arial"/>
              </w:rPr>
              <w:t>the MW arrived at after deducting from the Transmission Entry Capacity for the Connection Site the Restricted MW Export Level;</w:t>
            </w:r>
            <w:bookmarkEnd w:id="139"/>
          </w:p>
        </w:tc>
      </w:tr>
      <w:tr w:rsidR="006E7788" w14:paraId="36499F13" w14:textId="77777777" w:rsidTr="00123BEA">
        <w:trPr>
          <w:gridAfter w:val="1"/>
          <w:wAfter w:w="29" w:type="dxa"/>
        </w:trPr>
        <w:tc>
          <w:tcPr>
            <w:tcW w:w="2695" w:type="dxa"/>
            <w:shd w:val="clear" w:color="auto" w:fill="auto"/>
          </w:tcPr>
          <w:p w14:paraId="7D927752" w14:textId="575C4CA4" w:rsidR="006E7788" w:rsidRDefault="006E7788" w:rsidP="006E7788">
            <w:pPr>
              <w:spacing w:after="240"/>
              <w:rPr>
                <w:rFonts w:ascii="Arial" w:hAnsi="Arial" w:cs="Arial"/>
                <w:b/>
                <w:bCs/>
              </w:rPr>
            </w:pPr>
            <w:bookmarkStart w:id="140" w:name="_DV_C137"/>
            <w:r>
              <w:rPr>
                <w:rFonts w:ascii="Arial" w:hAnsi="Arial" w:cs="Arial"/>
                <w:b/>
                <w:bCs/>
              </w:rPr>
              <w:lastRenderedPageBreak/>
              <w:t>"Restricted Export Level Period"</w:t>
            </w:r>
            <w:bookmarkEnd w:id="140"/>
          </w:p>
        </w:tc>
        <w:tc>
          <w:tcPr>
            <w:tcW w:w="7625" w:type="dxa"/>
          </w:tcPr>
          <w:p w14:paraId="76F87FBE" w14:textId="77777777" w:rsidR="006E7788" w:rsidRDefault="006E7788" w:rsidP="006E7788">
            <w:pPr>
              <w:spacing w:after="240"/>
              <w:rPr>
                <w:rFonts w:ascii="Arial" w:hAnsi="Arial" w:cs="Arial"/>
              </w:rPr>
            </w:pPr>
            <w:bookmarkStart w:id="141" w:name="_DV_C138"/>
            <w:r>
              <w:rPr>
                <w:rFonts w:ascii="Arial" w:hAnsi="Arial" w:cs="Arial"/>
              </w:rPr>
              <w:t>as defined in Paragraph 4.2A.4(b)(ii);</w:t>
            </w:r>
            <w:bookmarkEnd w:id="141"/>
          </w:p>
        </w:tc>
      </w:tr>
      <w:tr w:rsidR="006E7788" w14:paraId="4F12EA54" w14:textId="77777777" w:rsidTr="00123BEA">
        <w:trPr>
          <w:gridAfter w:val="1"/>
          <w:wAfter w:w="29" w:type="dxa"/>
        </w:trPr>
        <w:tc>
          <w:tcPr>
            <w:tcW w:w="2695" w:type="dxa"/>
            <w:shd w:val="clear" w:color="auto" w:fill="auto"/>
          </w:tcPr>
          <w:p w14:paraId="416869E7" w14:textId="627DE57F" w:rsidR="006E7788" w:rsidRDefault="006E7788" w:rsidP="006E7788">
            <w:pPr>
              <w:spacing w:after="240"/>
              <w:rPr>
                <w:rFonts w:ascii="Arial" w:hAnsi="Arial" w:cs="Arial"/>
                <w:b/>
                <w:bCs/>
              </w:rPr>
            </w:pPr>
            <w:bookmarkStart w:id="142" w:name="_DV_C144"/>
            <w:r>
              <w:rPr>
                <w:rFonts w:ascii="Arial" w:hAnsi="Arial" w:cs="Arial"/>
                <w:b/>
                <w:bCs/>
              </w:rPr>
              <w:t>"Restricted MW Export Level"</w:t>
            </w:r>
            <w:bookmarkEnd w:id="142"/>
          </w:p>
        </w:tc>
        <w:tc>
          <w:tcPr>
            <w:tcW w:w="7625" w:type="dxa"/>
          </w:tcPr>
          <w:p w14:paraId="5DB3A021" w14:textId="77777777" w:rsidR="006E7788" w:rsidRDefault="006E7788" w:rsidP="006E7788">
            <w:pPr>
              <w:spacing w:after="240"/>
              <w:rPr>
                <w:rFonts w:ascii="Arial" w:hAnsi="Arial" w:cs="Arial"/>
              </w:rPr>
            </w:pPr>
            <w:bookmarkStart w:id="143" w:name="_DV_C145"/>
            <w:r>
              <w:rPr>
                <w:rFonts w:ascii="Arial" w:hAnsi="Arial" w:cs="Arial"/>
              </w:rPr>
              <w:t>as defined in Paragraph 4.2A.2.1(c)(i);</w:t>
            </w:r>
            <w:bookmarkEnd w:id="143"/>
          </w:p>
        </w:tc>
      </w:tr>
      <w:tr w:rsidR="006E7788" w14:paraId="0B984F66" w14:textId="77777777" w:rsidTr="00123BEA">
        <w:trPr>
          <w:gridAfter w:val="1"/>
          <w:wAfter w:w="29" w:type="dxa"/>
        </w:trPr>
        <w:tc>
          <w:tcPr>
            <w:tcW w:w="269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44" w:name="_DV_C146"/>
            <w:r>
              <w:rPr>
                <w:rFonts w:ascii="Arial" w:hAnsi="Arial" w:cs="Arial"/>
                <w:b/>
                <w:bCs/>
                <w:color w:val="000000"/>
                <w:w w:val="0"/>
              </w:rPr>
              <w:t>"Restrictions on Availability"</w:t>
            </w:r>
          </w:p>
          <w:bookmarkEnd w:id="144"/>
          <w:p w14:paraId="5D76F483" w14:textId="77777777" w:rsidR="006E7788" w:rsidRDefault="006E7788" w:rsidP="006E7788">
            <w:pPr>
              <w:pStyle w:val="BodyText"/>
              <w:rPr>
                <w:rFonts w:ascii="Arial" w:hAnsi="Arial" w:cs="Arial"/>
                <w:b/>
                <w:bCs/>
                <w:color w:val="000000"/>
                <w:w w:val="0"/>
              </w:rPr>
            </w:pPr>
          </w:p>
        </w:tc>
        <w:tc>
          <w:tcPr>
            <w:tcW w:w="7625" w:type="dxa"/>
          </w:tcPr>
          <w:p w14:paraId="378F32B0" w14:textId="77777777" w:rsidR="006E7788" w:rsidRDefault="006E7788" w:rsidP="006E7788">
            <w:pPr>
              <w:pStyle w:val="BodyText"/>
              <w:spacing w:line="240" w:lineRule="atLeast"/>
              <w:rPr>
                <w:rFonts w:ascii="Arial" w:hAnsi="Arial" w:cs="Arial"/>
                <w:color w:val="000000"/>
                <w:w w:val="0"/>
              </w:rPr>
            </w:pPr>
            <w:bookmarkStart w:id="145"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5"/>
          </w:p>
        </w:tc>
      </w:tr>
      <w:tr w:rsidR="006E7788" w14:paraId="5C97CB93" w14:textId="77777777" w:rsidTr="00D1552F">
        <w:trPr>
          <w:gridAfter w:val="1"/>
          <w:wAfter w:w="29" w:type="dxa"/>
          <w:trHeight w:val="1560"/>
        </w:trPr>
        <w:tc>
          <w:tcPr>
            <w:tcW w:w="269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762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1125EFD8"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00533683" w:rsidRPr="00E9759C">
              <w:rPr>
                <w:rFonts w:ascii="Arial" w:hAnsi="Arial" w:cs="Arial"/>
                <w:b/>
              </w:rPr>
              <w:t>London Court of International Arbitration</w:t>
            </w:r>
            <w:r w:rsidR="00533683">
              <w:rPr>
                <w:rFonts w:ascii="Arial" w:hAnsi="Arial" w:cs="Arial"/>
                <w:b/>
              </w:rPr>
              <w:t xml:space="preserve"> </w:t>
            </w:r>
            <w:r>
              <w:rPr>
                <w:rFonts w:ascii="Arial" w:hAnsi="Arial" w:cs="Arial"/>
              </w:rPr>
              <w:t>who shall act as an expert and whose decision shall be final and binding on the parties; or</w:t>
            </w:r>
          </w:p>
          <w:p w14:paraId="6160E0AA" w14:textId="776EF56D" w:rsidR="00626525" w:rsidRPr="00DD6DD0" w:rsidRDefault="006E7788" w:rsidP="00D1552F">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00DD5E5F" w:rsidRPr="00E9759C">
              <w:rPr>
                <w:rFonts w:ascii="Arial" w:hAnsi="Arial" w:cs="Arial"/>
                <w:b/>
              </w:rPr>
              <w:t>London Court of International Arbitration</w:t>
            </w:r>
            <w:r>
              <w:rPr>
                <w:rFonts w:ascii="Arial" w:hAnsi="Arial" w:cs="Arial"/>
              </w:rPr>
              <w:t xml:space="preserve"> who shall act as an expert and whose decision shall be final and binding on the parties;</w:t>
            </w:r>
          </w:p>
        </w:tc>
      </w:tr>
      <w:tr w:rsidR="006E7788" w14:paraId="7BF28678" w14:textId="77777777" w:rsidTr="00123BEA">
        <w:trPr>
          <w:gridAfter w:val="1"/>
          <w:wAfter w:w="29" w:type="dxa"/>
        </w:trPr>
        <w:tc>
          <w:tcPr>
            <w:tcW w:w="269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 xml:space="preserve">the value calculated in accordance with Appendix 2 paragraph </w:t>
            </w:r>
            <w:proofErr w:type="gramStart"/>
            <w:r>
              <w:rPr>
                <w:rFonts w:ascii="Arial" w:hAnsi="Arial" w:cs="Arial"/>
              </w:rPr>
              <w:t>5</w:t>
            </w:r>
            <w:bookmarkStart w:id="146" w:name="_BPDCD_147"/>
            <w:r w:rsidRPr="0019675B">
              <w:rPr>
                <w:rFonts w:ascii="Arial" w:hAnsi="Arial" w:cs="Arial"/>
              </w:rPr>
              <w:t>;</w:t>
            </w:r>
            <w:bookmarkEnd w:id="146"/>
            <w:proofErr w:type="gramEnd"/>
          </w:p>
        </w:tc>
      </w:tr>
      <w:tr w:rsidR="006E7788" w14:paraId="0CFFF37D" w14:textId="77777777" w:rsidTr="00123BEA">
        <w:trPr>
          <w:gridAfter w:val="1"/>
          <w:wAfter w:w="29" w:type="dxa"/>
        </w:trPr>
        <w:tc>
          <w:tcPr>
            <w:tcW w:w="269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6E7788" w:rsidRDefault="006E7788" w:rsidP="006E7788">
            <w:pPr>
              <w:pStyle w:val="BodyText"/>
              <w:jc w:val="both"/>
              <w:rPr>
                <w:rFonts w:ascii="Arial" w:hAnsi="Arial" w:cs="Arial"/>
              </w:rPr>
            </w:pPr>
            <w:r>
              <w:rPr>
                <w:rFonts w:ascii="Arial" w:hAnsi="Arial" w:cs="Arial"/>
              </w:rPr>
              <w:t xml:space="preserve">the value calculated in accordance with Appendix 2 paragraph </w:t>
            </w:r>
            <w:proofErr w:type="gramStart"/>
            <w:r>
              <w:rPr>
                <w:rFonts w:ascii="Arial" w:hAnsi="Arial" w:cs="Arial"/>
              </w:rPr>
              <w:t>8</w:t>
            </w:r>
            <w:bookmarkStart w:id="147" w:name="_BPDCD_148"/>
            <w:r w:rsidRPr="0019675B">
              <w:rPr>
                <w:rFonts w:ascii="Arial" w:hAnsi="Arial" w:cs="Arial"/>
              </w:rPr>
              <w:t>;</w:t>
            </w:r>
            <w:bookmarkEnd w:id="147"/>
            <w:proofErr w:type="gramEnd"/>
          </w:p>
        </w:tc>
      </w:tr>
      <w:tr w:rsidR="006E7788" w14:paraId="4B874DE2" w14:textId="77777777" w:rsidTr="00123BEA">
        <w:trPr>
          <w:gridAfter w:val="1"/>
          <w:wAfter w:w="29" w:type="dxa"/>
        </w:trPr>
        <w:tc>
          <w:tcPr>
            <w:tcW w:w="2695" w:type="dxa"/>
          </w:tcPr>
          <w:p w14:paraId="522CB13D" w14:textId="77777777" w:rsidR="006E7788" w:rsidRDefault="006E7788" w:rsidP="006E7788">
            <w:pPr>
              <w:pStyle w:val="BodyText"/>
              <w:rPr>
                <w:rFonts w:ascii="Arial" w:hAnsi="Arial" w:cs="Arial"/>
                <w:b/>
                <w:bCs/>
              </w:rPr>
            </w:pPr>
            <w:r>
              <w:rPr>
                <w:rFonts w:ascii="Arial" w:hAnsi="Arial" w:cs="Arial"/>
                <w:b/>
              </w:rPr>
              <w:lastRenderedPageBreak/>
              <w:t>“Revised Proposed Implementation Date”</w:t>
            </w:r>
          </w:p>
        </w:tc>
        <w:tc>
          <w:tcPr>
            <w:tcW w:w="762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123BEA">
        <w:trPr>
          <w:gridAfter w:val="1"/>
          <w:wAfter w:w="29" w:type="dxa"/>
        </w:trPr>
        <w:tc>
          <w:tcPr>
            <w:tcW w:w="269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123BEA">
        <w:trPr>
          <w:gridAfter w:val="1"/>
          <w:wAfter w:w="29" w:type="dxa"/>
        </w:trPr>
        <w:tc>
          <w:tcPr>
            <w:tcW w:w="269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762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123BEA">
        <w:trPr>
          <w:gridAfter w:val="1"/>
          <w:wAfter w:w="29" w:type="dxa"/>
        </w:trPr>
        <w:tc>
          <w:tcPr>
            <w:tcW w:w="269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762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123BEA">
        <w:trPr>
          <w:gridAfter w:val="1"/>
          <w:wAfter w:w="29" w:type="dxa"/>
        </w:trPr>
        <w:tc>
          <w:tcPr>
            <w:tcW w:w="269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762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123BEA">
        <w:trPr>
          <w:gridAfter w:val="1"/>
          <w:wAfter w:w="29" w:type="dxa"/>
        </w:trPr>
        <w:tc>
          <w:tcPr>
            <w:tcW w:w="269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762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123BEA">
        <w:trPr>
          <w:gridAfter w:val="1"/>
          <w:wAfter w:w="29" w:type="dxa"/>
        </w:trPr>
        <w:tc>
          <w:tcPr>
            <w:tcW w:w="269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762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123BEA">
        <w:trPr>
          <w:gridAfter w:val="1"/>
          <w:wAfter w:w="29" w:type="dxa"/>
        </w:trPr>
        <w:tc>
          <w:tcPr>
            <w:tcW w:w="269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762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123BEA">
        <w:trPr>
          <w:gridAfter w:val="1"/>
          <w:wAfter w:w="29" w:type="dxa"/>
        </w:trPr>
        <w:tc>
          <w:tcPr>
            <w:tcW w:w="269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123BEA">
        <w:trPr>
          <w:gridAfter w:val="1"/>
          <w:wAfter w:w="29" w:type="dxa"/>
        </w:trPr>
        <w:tc>
          <w:tcPr>
            <w:tcW w:w="269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123BEA">
        <w:trPr>
          <w:gridAfter w:val="1"/>
          <w:wAfter w:w="29" w:type="dxa"/>
        </w:trPr>
        <w:tc>
          <w:tcPr>
            <w:tcW w:w="269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123BEA">
        <w:trPr>
          <w:gridAfter w:val="1"/>
          <w:wAfter w:w="29" w:type="dxa"/>
        </w:trPr>
        <w:tc>
          <w:tcPr>
            <w:tcW w:w="269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762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123BEA">
        <w:trPr>
          <w:gridAfter w:val="1"/>
          <w:wAfter w:w="29" w:type="dxa"/>
        </w:trPr>
        <w:tc>
          <w:tcPr>
            <w:tcW w:w="269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762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123BEA">
        <w:trPr>
          <w:gridAfter w:val="1"/>
          <w:wAfter w:w="29" w:type="dxa"/>
        </w:trPr>
        <w:tc>
          <w:tcPr>
            <w:tcW w:w="2695" w:type="dxa"/>
          </w:tcPr>
          <w:p w14:paraId="35171801" w14:textId="77777777" w:rsidR="006E7788" w:rsidRDefault="006E7788" w:rsidP="006E7788">
            <w:pPr>
              <w:pStyle w:val="BodyText"/>
              <w:rPr>
                <w:rFonts w:ascii="Arial" w:hAnsi="Arial" w:cs="Arial"/>
                <w:b/>
                <w:bCs/>
              </w:rPr>
            </w:pPr>
            <w:r>
              <w:rPr>
                <w:rFonts w:ascii="Arial" w:hAnsi="Arial" w:cs="Arial"/>
                <w:b/>
                <w:bCs/>
              </w:rPr>
              <w:lastRenderedPageBreak/>
              <w:t>"Security Period"</w:t>
            </w:r>
          </w:p>
        </w:tc>
        <w:tc>
          <w:tcPr>
            <w:tcW w:w="762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w:t>
            </w:r>
            <w:proofErr w:type="gramStart"/>
            <w:r>
              <w:rPr>
                <w:rFonts w:ascii="Arial" w:hAnsi="Arial" w:cs="Arial"/>
                <w:szCs w:val="22"/>
              </w:rPr>
              <w:t>6 month</w:t>
            </w:r>
            <w:proofErr w:type="gramEnd"/>
            <w:r>
              <w:rPr>
                <w:rFonts w:ascii="Arial" w:hAnsi="Arial" w:cs="Arial"/>
                <w:szCs w:val="22"/>
              </w:rPr>
              <w:t xml:space="preserve">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 xml:space="preserve">Charging </w:t>
            </w:r>
            <w:proofErr w:type="gramStart"/>
            <w:r w:rsidRPr="004170C3">
              <w:rPr>
                <w:rFonts w:ascii="Arial" w:hAnsi="Arial" w:cs="Arial"/>
                <w:b/>
                <w:szCs w:val="22"/>
              </w:rPr>
              <w:t>Date</w:t>
            </w:r>
            <w:r w:rsidRPr="0000119F">
              <w:rPr>
                <w:rFonts w:ascii="Arial" w:hAnsi="Arial" w:cs="Arial"/>
                <w:szCs w:val="22"/>
              </w:rPr>
              <w:t>;</w:t>
            </w:r>
            <w:proofErr w:type="gramEnd"/>
          </w:p>
          <w:p w14:paraId="01178F86" w14:textId="77777777" w:rsidR="006E7788" w:rsidRDefault="006E7788" w:rsidP="006E7788">
            <w:pPr>
              <w:pStyle w:val="BodyText"/>
              <w:jc w:val="both"/>
              <w:rPr>
                <w:rFonts w:ascii="Arial" w:hAnsi="Arial" w:cs="Arial"/>
              </w:rPr>
            </w:pPr>
          </w:p>
        </w:tc>
      </w:tr>
      <w:tr w:rsidR="006E7788" w14:paraId="3FF66A74" w14:textId="77777777" w:rsidTr="00123BEA">
        <w:trPr>
          <w:gridAfter w:val="1"/>
          <w:wAfter w:w="29" w:type="dxa"/>
        </w:trPr>
        <w:tc>
          <w:tcPr>
            <w:tcW w:w="269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123BEA">
        <w:trPr>
          <w:gridAfter w:val="1"/>
          <w:wAfter w:w="29" w:type="dxa"/>
        </w:trPr>
        <w:tc>
          <w:tcPr>
            <w:tcW w:w="2695" w:type="dxa"/>
          </w:tcPr>
          <w:p w14:paraId="6B5EA866" w14:textId="686856A2" w:rsidR="006E7788" w:rsidRDefault="006E7788" w:rsidP="006E7788">
            <w:pPr>
              <w:pStyle w:val="BodyText"/>
              <w:rPr>
                <w:rFonts w:ascii="Arial" w:hAnsi="Arial" w:cs="Arial"/>
                <w:b/>
                <w:bCs/>
                <w:color w:val="000000"/>
                <w:w w:val="0"/>
              </w:rPr>
            </w:pPr>
            <w:bookmarkStart w:id="148" w:name="_DV_C148"/>
            <w:r>
              <w:rPr>
                <w:rFonts w:ascii="Arial" w:hAnsi="Arial" w:cs="Arial"/>
                <w:b/>
                <w:bCs/>
              </w:rPr>
              <w:t>"Security Requirement"</w:t>
            </w:r>
            <w:bookmarkEnd w:id="148"/>
          </w:p>
        </w:tc>
        <w:tc>
          <w:tcPr>
            <w:tcW w:w="762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49" w:name="_BPDCD_150"/>
            <w:r w:rsidRPr="0019675B">
              <w:rPr>
                <w:rFonts w:ascii="Arial Bold" w:hAnsi="Arial Bold" w:cs="Arial"/>
                <w:b/>
                <w:bCs/>
              </w:rPr>
              <w:t>The Company</w:t>
            </w:r>
            <w:r w:rsidRPr="0019675B">
              <w:rPr>
                <w:rFonts w:ascii="Arial Bold" w:hAnsi="Arial Bold" w:cs="Arial"/>
              </w:rPr>
              <w:t xml:space="preserve"> </w:t>
            </w:r>
            <w:bookmarkEnd w:id="149"/>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123BEA">
        <w:trPr>
          <w:gridAfter w:val="1"/>
          <w:wAfter w:w="29" w:type="dxa"/>
        </w:trPr>
        <w:tc>
          <w:tcPr>
            <w:tcW w:w="269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762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123BEA">
        <w:trPr>
          <w:gridAfter w:val="1"/>
          <w:wAfter w:w="29" w:type="dxa"/>
        </w:trPr>
        <w:tc>
          <w:tcPr>
            <w:tcW w:w="269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762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w:t>
            </w:r>
            <w:proofErr w:type="gramStart"/>
            <w:r>
              <w:rPr>
                <w:rFonts w:ascii="Arial" w:hAnsi="Arial" w:cs="Arial"/>
                <w:b/>
                <w:bCs/>
              </w:rPr>
              <w:t>Parties</w:t>
            </w:r>
            <w:r>
              <w:rPr>
                <w:rFonts w:ascii="Arial" w:hAnsi="Arial" w:cs="Arial"/>
              </w:rPr>
              <w:t>;</w:t>
            </w:r>
            <w:proofErr w:type="gramEnd"/>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123BEA">
        <w:trPr>
          <w:gridAfter w:val="1"/>
          <w:wAfter w:w="29" w:type="dxa"/>
        </w:trPr>
        <w:tc>
          <w:tcPr>
            <w:tcW w:w="269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762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123BEA">
        <w:trPr>
          <w:gridAfter w:val="1"/>
          <w:wAfter w:w="29" w:type="dxa"/>
        </w:trPr>
        <w:tc>
          <w:tcPr>
            <w:tcW w:w="269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762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w:t>
            </w:r>
            <w:r>
              <w:rPr>
                <w:rFonts w:ascii="Arial" w:hAnsi="Arial" w:cs="Arial"/>
              </w:rPr>
              <w:lastRenderedPageBreak/>
              <w:t xml:space="preserve">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123BEA">
        <w:trPr>
          <w:gridAfter w:val="1"/>
          <w:wAfter w:w="29" w:type="dxa"/>
        </w:trPr>
        <w:tc>
          <w:tcPr>
            <w:tcW w:w="2695" w:type="dxa"/>
          </w:tcPr>
          <w:p w14:paraId="443FC5FA" w14:textId="77777777" w:rsidR="006E7788" w:rsidRDefault="006E7788" w:rsidP="006E7788">
            <w:pPr>
              <w:pStyle w:val="BodyText"/>
              <w:rPr>
                <w:rFonts w:ascii="Arial" w:hAnsi="Arial" w:cs="Arial"/>
                <w:b/>
                <w:bCs/>
              </w:rPr>
            </w:pPr>
            <w:r>
              <w:rPr>
                <w:rFonts w:ascii="Arial" w:hAnsi="Arial" w:cs="Arial"/>
                <w:b/>
                <w:bCs/>
              </w:rPr>
              <w:lastRenderedPageBreak/>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123BEA">
        <w:trPr>
          <w:gridAfter w:val="1"/>
          <w:wAfter w:w="29" w:type="dxa"/>
        </w:trPr>
        <w:tc>
          <w:tcPr>
            <w:tcW w:w="269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762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123BEA">
        <w:trPr>
          <w:gridAfter w:val="1"/>
          <w:wAfter w:w="29" w:type="dxa"/>
        </w:trPr>
        <w:tc>
          <w:tcPr>
            <w:tcW w:w="269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762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123BEA">
        <w:trPr>
          <w:gridAfter w:val="1"/>
          <w:wAfter w:w="29" w:type="dxa"/>
        </w:trPr>
        <w:tc>
          <w:tcPr>
            <w:tcW w:w="269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762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5FD51DD4" w14:textId="77777777" w:rsidTr="00123BEA">
        <w:trPr>
          <w:gridAfter w:val="1"/>
          <w:wAfter w:w="29" w:type="dxa"/>
        </w:trPr>
        <w:tc>
          <w:tcPr>
            <w:tcW w:w="269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762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 xml:space="preserve">from time to </w:t>
            </w:r>
            <w:proofErr w:type="gramStart"/>
            <w:r w:rsidRPr="00F96CF5">
              <w:rPr>
                <w:rFonts w:ascii="Arial" w:hAnsi="Arial" w:cs="Arial"/>
                <w:szCs w:val="22"/>
                <w:lang w:eastAsia="en-GB"/>
              </w:rPr>
              <w:t>time;</w:t>
            </w:r>
            <w:proofErr w:type="gramEnd"/>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123BEA">
        <w:trPr>
          <w:gridAfter w:val="1"/>
          <w:wAfter w:w="29" w:type="dxa"/>
        </w:trPr>
        <w:tc>
          <w:tcPr>
            <w:tcW w:w="269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762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 xml:space="preserve">Cancellation Charge </w:t>
            </w:r>
            <w:proofErr w:type="gramStart"/>
            <w:r w:rsidRPr="00F96CF5">
              <w:rPr>
                <w:rFonts w:ascii="Arial" w:hAnsi="Arial" w:cs="Arial"/>
                <w:b/>
                <w:bCs/>
                <w:szCs w:val="22"/>
                <w:lang w:eastAsia="en-GB"/>
              </w:rPr>
              <w:t>Shortfall</w:t>
            </w:r>
            <w:r w:rsidRPr="00F96CF5">
              <w:rPr>
                <w:rFonts w:ascii="Arial" w:hAnsi="Arial" w:cs="Arial"/>
                <w:szCs w:val="22"/>
                <w:lang w:eastAsia="en-GB"/>
              </w:rPr>
              <w:t>;</w:t>
            </w:r>
            <w:proofErr w:type="gramEnd"/>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proofErr w:type="gramStart"/>
            <w:r w:rsidRPr="001D117C">
              <w:rPr>
                <w:rFonts w:ascii="Arial" w:hAnsi="Arial" w:cs="Arial"/>
                <w:b/>
                <w:bCs/>
                <w:szCs w:val="22"/>
                <w:lang w:eastAsia="en-GB"/>
              </w:rPr>
              <w:t>User</w:t>
            </w:r>
            <w:r w:rsidRPr="001D117C">
              <w:rPr>
                <w:rFonts w:ascii="Arial" w:hAnsi="Arial" w:cs="Arial"/>
                <w:szCs w:val="22"/>
                <w:lang w:eastAsia="en-GB"/>
              </w:rPr>
              <w:t>;</w:t>
            </w:r>
            <w:proofErr w:type="gramEnd"/>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123BEA">
        <w:trPr>
          <w:gridAfter w:val="1"/>
          <w:wAfter w:w="29" w:type="dxa"/>
        </w:trPr>
        <w:tc>
          <w:tcPr>
            <w:tcW w:w="269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762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50" w:name="_BPDCD_151"/>
            <w:r w:rsidRPr="0019675B">
              <w:rPr>
                <w:rFonts w:ascii="Arial" w:hAnsi="Arial" w:cs="Arial"/>
              </w:rPr>
              <w:t>;</w:t>
            </w:r>
            <w:bookmarkEnd w:id="150"/>
          </w:p>
        </w:tc>
      </w:tr>
      <w:tr w:rsidR="006E7788" w14:paraId="48DC5CED" w14:textId="77777777" w:rsidTr="00123BEA">
        <w:trPr>
          <w:gridAfter w:val="1"/>
          <w:wAfter w:w="29" w:type="dxa"/>
        </w:trPr>
        <w:tc>
          <w:tcPr>
            <w:tcW w:w="269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762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lastRenderedPageBreak/>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6E7788" w:rsidRDefault="4B9E9046" w:rsidP="006E7788">
            <w:pPr>
              <w:pStyle w:val="BodyText"/>
              <w:jc w:val="both"/>
              <w:rPr>
                <w:rFonts w:ascii="Arial" w:hAnsi="Arial" w:cs="Arial"/>
              </w:rPr>
            </w:pPr>
            <w:r w:rsidRPr="5659255A">
              <w:rPr>
                <w:rFonts w:ascii="Arial" w:hAnsi="Arial" w:cs="Arial"/>
              </w:rPr>
              <w:t>(b) be of particular significance in relation to its principal objective and/or general duties (under section 3A of the Act), statutory functions and/or relevant obligations arising under</w:t>
            </w:r>
            <w:r w:rsidR="0330B767" w:rsidRPr="5659255A">
              <w:rPr>
                <w:rFonts w:ascii="Arial" w:hAnsi="Arial" w:cs="Arial"/>
              </w:rPr>
              <w:t xml:space="preserve"> </w:t>
            </w:r>
            <w:r w:rsidR="63C44770" w:rsidRPr="5659255A">
              <w:rPr>
                <w:rFonts w:ascii="Arial" w:hAnsi="Arial" w:cs="Arial"/>
                <w:b/>
                <w:bCs/>
              </w:rPr>
              <w:t>Assimilated</w:t>
            </w:r>
            <w:r w:rsidR="0330B767" w:rsidRPr="5659255A">
              <w:rPr>
                <w:rFonts w:ascii="Arial" w:hAnsi="Arial" w:cs="Arial"/>
                <w:b/>
                <w:bCs/>
              </w:rPr>
              <w:t xml:space="preserve"> Law</w:t>
            </w:r>
            <w:r w:rsidRPr="5659255A">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 xml:space="preserve">(i) that the review will constitute a significant code </w:t>
            </w:r>
            <w:proofErr w:type="gramStart"/>
            <w:r>
              <w:rPr>
                <w:rFonts w:ascii="Arial" w:hAnsi="Arial" w:cs="Arial"/>
              </w:rPr>
              <w:t>review;</w:t>
            </w:r>
            <w:proofErr w:type="gramEnd"/>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123BEA">
        <w:trPr>
          <w:gridAfter w:val="1"/>
          <w:wAfter w:w="29" w:type="dxa"/>
        </w:trPr>
        <w:tc>
          <w:tcPr>
            <w:tcW w:w="2695" w:type="dxa"/>
          </w:tcPr>
          <w:p w14:paraId="48E5D1CE" w14:textId="77777777" w:rsidR="006E7788" w:rsidRDefault="006E7788" w:rsidP="006E7788">
            <w:pPr>
              <w:pStyle w:val="BodyText"/>
              <w:rPr>
                <w:rFonts w:ascii="Arial" w:hAnsi="Arial" w:cs="Arial"/>
                <w:b/>
                <w:bCs/>
              </w:rPr>
            </w:pPr>
            <w:r>
              <w:rPr>
                <w:rFonts w:ascii="Arial" w:hAnsi="Arial" w:cs="Arial"/>
                <w:b/>
                <w:bCs/>
              </w:rPr>
              <w:lastRenderedPageBreak/>
              <w:t>“Significant Code Review Phase”</w:t>
            </w:r>
          </w:p>
        </w:tc>
        <w:tc>
          <w:tcPr>
            <w:tcW w:w="762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proofErr w:type="gramStart"/>
            <w:r>
              <w:rPr>
                <w:rFonts w:ascii="Arial" w:hAnsi="Arial" w:cs="Arial"/>
              </w:rPr>
              <w:t>on  the</w:t>
            </w:r>
            <w:proofErr w:type="gramEnd"/>
            <w:r>
              <w:rPr>
                <w:rFonts w:ascii="Arial" w:hAnsi="Arial" w:cs="Arial"/>
              </w:rPr>
              <w:t xml:space="preserv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w:t>
            </w:r>
            <w:proofErr w:type="gramStart"/>
            <w:r>
              <w:rPr>
                <w:rFonts w:ascii="Arial" w:hAnsi="Arial" w:cs="Arial"/>
              </w:rPr>
              <w:t>twenty eight</w:t>
            </w:r>
            <w:proofErr w:type="gramEnd"/>
            <w:r>
              <w:rPr>
                <w:rFonts w:ascii="Arial" w:hAnsi="Arial" w:cs="Arial"/>
              </w:rPr>
              <w:t xml:space="preserve">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6E7788" w:rsidRDefault="006E7788" w:rsidP="003E5B33">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6E7788" w14:paraId="4E519A25" w14:textId="77777777" w:rsidTr="00123BEA">
        <w:trPr>
          <w:gridAfter w:val="1"/>
          <w:wAfter w:w="29" w:type="dxa"/>
        </w:trPr>
        <w:tc>
          <w:tcPr>
            <w:tcW w:w="269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w:t>
            </w:r>
            <w:proofErr w:type="gramStart"/>
            <w:r w:rsidRPr="006E7788">
              <w:rPr>
                <w:rFonts w:ascii="Arial" w:hAnsi="Arial" w:cs="Arial"/>
                <w:color w:val="000000"/>
                <w:lang w:eastAsia="en-GB"/>
              </w:rPr>
              <w:t>either;</w:t>
            </w:r>
            <w:proofErr w:type="gramEnd"/>
            <w:r w:rsidRPr="006E7788">
              <w:rPr>
                <w:rFonts w:ascii="Arial" w:hAnsi="Arial" w:cs="Arial"/>
                <w:color w:val="000000"/>
                <w:lang w:eastAsia="en-GB"/>
              </w:rPr>
              <w:t xml:space="preserve">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lastRenderedPageBreak/>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123BEA">
        <w:trPr>
          <w:gridAfter w:val="1"/>
          <w:wAfter w:w="29" w:type="dxa"/>
        </w:trPr>
        <w:tc>
          <w:tcPr>
            <w:tcW w:w="2695" w:type="dxa"/>
          </w:tcPr>
          <w:p w14:paraId="2B9367D7" w14:textId="77777777" w:rsidR="006E7788" w:rsidRDefault="006E7788" w:rsidP="006E7788">
            <w:pPr>
              <w:pStyle w:val="BodyText"/>
              <w:rPr>
                <w:rFonts w:ascii="Arial" w:hAnsi="Arial" w:cs="Arial"/>
                <w:b/>
                <w:bCs/>
              </w:rPr>
            </w:pPr>
            <w:r>
              <w:rPr>
                <w:rFonts w:ascii="Arial" w:hAnsi="Arial" w:cs="Arial"/>
                <w:b/>
                <w:bCs/>
              </w:rPr>
              <w:lastRenderedPageBreak/>
              <w:t>"Site Common Drawings"</w:t>
            </w:r>
          </w:p>
        </w:tc>
        <w:tc>
          <w:tcPr>
            <w:tcW w:w="762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123BEA">
        <w:trPr>
          <w:gridAfter w:val="1"/>
          <w:wAfter w:w="29" w:type="dxa"/>
        </w:trPr>
        <w:tc>
          <w:tcPr>
            <w:tcW w:w="269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762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123BEA">
        <w:trPr>
          <w:gridAfter w:val="1"/>
          <w:wAfter w:w="29" w:type="dxa"/>
        </w:trPr>
        <w:tc>
          <w:tcPr>
            <w:tcW w:w="269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w:t>
            </w:r>
            <w:proofErr w:type="gramStart"/>
            <w:r>
              <w:rPr>
                <w:rFonts w:ascii="Arial" w:hAnsi="Arial" w:cs="Arial"/>
              </w:rPr>
              <w:t>on the basis of</w:t>
            </w:r>
            <w:proofErr w:type="gramEnd"/>
            <w:r>
              <w:rPr>
                <w:rFonts w:ascii="Arial" w:hAnsi="Arial" w:cs="Arial"/>
              </w:rPr>
              <w:t xml:space="preserve"> the provisions set out in Appendix 1 of the </w:t>
            </w:r>
            <w:r>
              <w:rPr>
                <w:rFonts w:ascii="Arial" w:hAnsi="Arial" w:cs="Arial"/>
                <w:b/>
              </w:rPr>
              <w:t>CC</w:t>
            </w:r>
            <w:r>
              <w:rPr>
                <w:rFonts w:ascii="Arial" w:hAnsi="Arial" w:cs="Arial"/>
              </w:rPr>
              <w:t>;</w:t>
            </w:r>
          </w:p>
        </w:tc>
      </w:tr>
      <w:tr w:rsidR="006E7788" w14:paraId="6A684D91" w14:textId="77777777" w:rsidTr="00123BEA">
        <w:trPr>
          <w:gridAfter w:val="1"/>
          <w:wAfter w:w="29" w:type="dxa"/>
        </w:trPr>
        <w:tc>
          <w:tcPr>
            <w:tcW w:w="269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123BEA">
        <w:trPr>
          <w:gridAfter w:val="1"/>
          <w:wAfter w:w="29" w:type="dxa"/>
        </w:trPr>
        <w:tc>
          <w:tcPr>
            <w:tcW w:w="269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762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51" w:name="_BPDCD_152"/>
            <w:r w:rsidRPr="0019675B">
              <w:rPr>
                <w:rFonts w:ascii="Arial" w:hAnsi="Arial" w:cs="Arial"/>
                <w:color w:val="0000FF"/>
              </w:rPr>
              <w:t>;</w:t>
            </w:r>
            <w:bookmarkEnd w:id="151"/>
          </w:p>
        </w:tc>
      </w:tr>
      <w:tr w:rsidR="006E7788" w14:paraId="1F707E2E" w14:textId="77777777" w:rsidTr="00123BEA">
        <w:trPr>
          <w:gridAfter w:val="1"/>
          <w:wAfter w:w="29" w:type="dxa"/>
        </w:trPr>
        <w:tc>
          <w:tcPr>
            <w:tcW w:w="269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123BEA">
        <w:trPr>
          <w:gridAfter w:val="1"/>
          <w:wAfter w:w="29" w:type="dxa"/>
        </w:trPr>
        <w:tc>
          <w:tcPr>
            <w:tcW w:w="269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762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w:t>
            </w:r>
            <w:proofErr w:type="gramStart"/>
            <w:r>
              <w:rPr>
                <w:rFonts w:ascii="Arial" w:hAnsi="Arial" w:cs="Arial"/>
              </w:rPr>
              <w:t>assistance;</w:t>
            </w:r>
            <w:proofErr w:type="gramEnd"/>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w:t>
            </w:r>
            <w:proofErr w:type="gramStart"/>
            <w:r>
              <w:rPr>
                <w:rFonts w:ascii="Arial" w:hAnsi="Arial" w:cs="Arial"/>
              </w:rPr>
              <w:t>in particular need</w:t>
            </w:r>
            <w:proofErr w:type="gramEnd"/>
            <w:r>
              <w:rPr>
                <w:rFonts w:ascii="Arial" w:hAnsi="Arial" w:cs="Arial"/>
              </w:rPr>
              <w:t xml:space="preserve">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w:t>
            </w:r>
            <w:proofErr w:type="gramStart"/>
            <w:r>
              <w:rPr>
                <w:rFonts w:ascii="Arial" w:hAnsi="Arial" w:cs="Arial"/>
              </w:rPr>
              <w:t>in particular need</w:t>
            </w:r>
            <w:proofErr w:type="gramEnd"/>
            <w:r>
              <w:rPr>
                <w:rFonts w:ascii="Arial" w:hAnsi="Arial" w:cs="Arial"/>
              </w:rPr>
              <w:t xml:space="preserve"> of assistance;</w:t>
            </w:r>
          </w:p>
        </w:tc>
      </w:tr>
      <w:tr w:rsidR="006E7788" w14:paraId="790F5130" w14:textId="77777777" w:rsidTr="00123BEA">
        <w:trPr>
          <w:gridAfter w:val="1"/>
          <w:wAfter w:w="29" w:type="dxa"/>
        </w:trPr>
        <w:tc>
          <w:tcPr>
            <w:tcW w:w="269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762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123BEA">
        <w:trPr>
          <w:gridAfter w:val="1"/>
          <w:wAfter w:w="29" w:type="dxa"/>
        </w:trPr>
        <w:tc>
          <w:tcPr>
            <w:tcW w:w="269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123BEA">
        <w:trPr>
          <w:gridAfter w:val="1"/>
          <w:wAfter w:w="29" w:type="dxa"/>
        </w:trPr>
        <w:tc>
          <w:tcPr>
            <w:tcW w:w="269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762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123BEA">
        <w:trPr>
          <w:gridAfter w:val="1"/>
          <w:wAfter w:w="29" w:type="dxa"/>
        </w:trPr>
        <w:tc>
          <w:tcPr>
            <w:tcW w:w="269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762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123BEA">
        <w:trPr>
          <w:gridAfter w:val="1"/>
          <w:wAfter w:w="29" w:type="dxa"/>
        </w:trPr>
        <w:tc>
          <w:tcPr>
            <w:tcW w:w="269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52" w:name="_BPDCD_153"/>
            <w:r w:rsidRPr="0019675B">
              <w:rPr>
                <w:rFonts w:ascii="Arial" w:hAnsi="Arial" w:cs="Arial"/>
              </w:rPr>
              <w:t xml:space="preserve">does not fall within the scope of </w:t>
            </w:r>
            <w:bookmarkEnd w:id="152"/>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53"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53"/>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123BEA">
        <w:trPr>
          <w:gridAfter w:val="1"/>
          <w:wAfter w:w="29" w:type="dxa"/>
        </w:trPr>
        <w:tc>
          <w:tcPr>
            <w:tcW w:w="2695" w:type="dxa"/>
          </w:tcPr>
          <w:p w14:paraId="2ECFD01D" w14:textId="77777777" w:rsidR="006E7788" w:rsidRDefault="006E7788" w:rsidP="006E7788">
            <w:pPr>
              <w:pStyle w:val="BodyText"/>
              <w:rPr>
                <w:rFonts w:ascii="Arial" w:hAnsi="Arial" w:cs="Arial"/>
                <w:b/>
                <w:bCs/>
              </w:rPr>
            </w:pPr>
            <w:r>
              <w:rPr>
                <w:rFonts w:ascii="Arial" w:hAnsi="Arial" w:cs="Arial"/>
                <w:b/>
                <w:bCs/>
              </w:rPr>
              <w:lastRenderedPageBreak/>
              <w:t>"Statement of the Connection Charging Methodology"</w:t>
            </w:r>
          </w:p>
        </w:tc>
        <w:tc>
          <w:tcPr>
            <w:tcW w:w="7625" w:type="dxa"/>
          </w:tcPr>
          <w:p w14:paraId="756FC54B" w14:textId="23A32577"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2AB908FC" w:rsidRPr="5659255A">
              <w:rPr>
                <w:rFonts w:ascii="Arial" w:hAnsi="Arial" w:cs="Arial"/>
              </w:rPr>
              <w:t>c</w:t>
            </w:r>
            <w:r w:rsidRPr="5659255A">
              <w:rPr>
                <w:rFonts w:ascii="Arial" w:hAnsi="Arial" w:cs="Arial"/>
              </w:rPr>
              <w:t xml:space="preserve">ondition </w:t>
            </w:r>
            <w:r w:rsidR="1CBBDDEA" w:rsidRPr="5659255A">
              <w:rPr>
                <w:rFonts w:ascii="Arial" w:hAnsi="Arial" w:cs="Arial"/>
              </w:rPr>
              <w:t>E11</w:t>
            </w:r>
            <w:r w:rsidRPr="5659255A">
              <w:rPr>
                <w:rFonts w:ascii="Arial" w:hAnsi="Arial" w:cs="Arial"/>
              </w:rPr>
              <w:t xml:space="preserve"> of the </w:t>
            </w:r>
            <w:r w:rsidR="55AC02FA"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648DD85A" w14:textId="77777777" w:rsidTr="00123BEA">
        <w:trPr>
          <w:gridAfter w:val="1"/>
          <w:wAfter w:w="29" w:type="dxa"/>
        </w:trPr>
        <w:tc>
          <w:tcPr>
            <w:tcW w:w="269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07C0D332" w:rsidRPr="5659255A">
              <w:rPr>
                <w:rFonts w:ascii="Arial" w:hAnsi="Arial" w:cs="Arial"/>
              </w:rPr>
              <w:t>c</w:t>
            </w:r>
            <w:r w:rsidRPr="5659255A">
              <w:rPr>
                <w:rFonts w:ascii="Arial" w:hAnsi="Arial" w:cs="Arial"/>
              </w:rPr>
              <w:t>ondition</w:t>
            </w:r>
            <w:r w:rsidR="6995E7D5" w:rsidRPr="5659255A">
              <w:rPr>
                <w:rFonts w:ascii="Arial" w:hAnsi="Arial" w:cs="Arial"/>
              </w:rPr>
              <w:t xml:space="preserve"> E10</w:t>
            </w:r>
            <w:r w:rsidRPr="5659255A">
              <w:rPr>
                <w:rFonts w:ascii="Arial" w:hAnsi="Arial" w:cs="Arial"/>
              </w:rPr>
              <w:t xml:space="preserve"> of the </w:t>
            </w:r>
            <w:r w:rsidR="2AD73069"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40E05A30" w14:textId="77777777" w:rsidTr="00123BEA">
        <w:trPr>
          <w:gridAfter w:val="1"/>
          <w:wAfter w:w="29" w:type="dxa"/>
        </w:trPr>
        <w:tc>
          <w:tcPr>
            <w:tcW w:w="269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6E7788" w:rsidRDefault="4B9E9046" w:rsidP="006E7788">
            <w:pPr>
              <w:pStyle w:val="BodyText"/>
              <w:jc w:val="both"/>
              <w:rPr>
                <w:rFonts w:ascii="Arial" w:hAnsi="Arial" w:cs="Arial"/>
              </w:rPr>
            </w:pPr>
            <w:r w:rsidRPr="5659255A">
              <w:rPr>
                <w:rFonts w:ascii="Arial" w:hAnsi="Arial" w:cs="Arial"/>
              </w:rPr>
              <w:t xml:space="preserve">the statement produced pursuant to </w:t>
            </w:r>
            <w:r w:rsidR="002E8FF4" w:rsidRPr="5659255A">
              <w:rPr>
                <w:rFonts w:ascii="Arial" w:hAnsi="Arial" w:cs="Arial"/>
              </w:rPr>
              <w:t>c</w:t>
            </w:r>
            <w:r w:rsidRPr="5659255A">
              <w:rPr>
                <w:rFonts w:ascii="Arial" w:hAnsi="Arial" w:cs="Arial"/>
              </w:rPr>
              <w:t xml:space="preserve">ondition </w:t>
            </w:r>
            <w:r w:rsidR="77858698" w:rsidRPr="5659255A">
              <w:rPr>
                <w:rFonts w:ascii="Arial" w:hAnsi="Arial" w:cs="Arial"/>
              </w:rPr>
              <w:t>E10</w:t>
            </w:r>
            <w:r w:rsidRPr="5659255A">
              <w:rPr>
                <w:rFonts w:ascii="Arial" w:hAnsi="Arial" w:cs="Arial"/>
              </w:rPr>
              <w:t xml:space="preserve"> of the </w:t>
            </w:r>
            <w:r w:rsidR="7ECE342E"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29A1227D" w14:textId="77777777" w:rsidTr="00123BEA">
        <w:trPr>
          <w:gridAfter w:val="1"/>
          <w:wAfter w:w="29" w:type="dxa"/>
        </w:trPr>
        <w:tc>
          <w:tcPr>
            <w:tcW w:w="269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762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 xml:space="preserve">(i)     the same </w:t>
            </w:r>
            <w:proofErr w:type="gramStart"/>
            <w:r>
              <w:rPr>
                <w:rFonts w:ascii="Arial" w:hAnsi="Arial" w:cs="Arial"/>
              </w:rPr>
              <w:t>premises;</w:t>
            </w:r>
            <w:proofErr w:type="gramEnd"/>
          </w:p>
          <w:p w14:paraId="784BBAD0" w14:textId="77777777" w:rsidR="006E7788" w:rsidRDefault="006E7788" w:rsidP="006E7788">
            <w:pPr>
              <w:pStyle w:val="BodyText"/>
              <w:jc w:val="both"/>
              <w:rPr>
                <w:rFonts w:ascii="Arial" w:hAnsi="Arial" w:cs="Arial"/>
              </w:rPr>
            </w:pPr>
            <w:r>
              <w:rPr>
                <w:rFonts w:ascii="Arial" w:hAnsi="Arial" w:cs="Arial"/>
              </w:rPr>
              <w:t xml:space="preserve">(ii)    immediately adjoining </w:t>
            </w:r>
            <w:proofErr w:type="gramStart"/>
            <w:r>
              <w:rPr>
                <w:rFonts w:ascii="Arial" w:hAnsi="Arial" w:cs="Arial"/>
              </w:rPr>
              <w:t>each other;</w:t>
            </w:r>
            <w:proofErr w:type="gramEnd"/>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123BEA">
        <w:trPr>
          <w:gridAfter w:val="1"/>
          <w:wAfter w:w="29" w:type="dxa"/>
        </w:trPr>
        <w:tc>
          <w:tcPr>
            <w:tcW w:w="269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762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123BEA">
        <w:trPr>
          <w:gridAfter w:val="1"/>
          <w:wAfter w:w="29" w:type="dxa"/>
        </w:trPr>
        <w:tc>
          <w:tcPr>
            <w:tcW w:w="269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762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123BEA">
        <w:trPr>
          <w:gridAfter w:val="1"/>
          <w:wAfter w:w="29" w:type="dxa"/>
        </w:trPr>
        <w:tc>
          <w:tcPr>
            <w:tcW w:w="269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123BEA">
        <w:trPr>
          <w:gridAfter w:val="1"/>
          <w:wAfter w:w="29" w:type="dxa"/>
        </w:trPr>
        <w:tc>
          <w:tcPr>
            <w:tcW w:w="2695" w:type="dxa"/>
            <w:shd w:val="clear" w:color="auto" w:fill="auto"/>
          </w:tcPr>
          <w:p w14:paraId="6A2F7EB0" w14:textId="55DA8917" w:rsidR="006E7788" w:rsidRPr="0019675B" w:rsidRDefault="006E7788" w:rsidP="006E7788">
            <w:pPr>
              <w:pStyle w:val="BodyText"/>
              <w:rPr>
                <w:rFonts w:ascii="Arial" w:hAnsi="Arial" w:cs="Arial"/>
                <w:b/>
                <w:bCs/>
                <w:w w:val="0"/>
              </w:rPr>
            </w:pPr>
            <w:bookmarkStart w:id="154" w:name="_BPDCI_155"/>
            <w:bookmarkStart w:id="155" w:name="_DV_C150"/>
            <w:r w:rsidRPr="0019675B">
              <w:rPr>
                <w:rFonts w:ascii="Arial" w:hAnsi="Arial" w:cs="Arial"/>
                <w:b/>
                <w:bCs/>
                <w:lang w:val="en-US"/>
              </w:rPr>
              <w:t>"STC"</w:t>
            </w:r>
            <w:bookmarkEnd w:id="154"/>
            <w:bookmarkEnd w:id="155"/>
          </w:p>
        </w:tc>
        <w:tc>
          <w:tcPr>
            <w:tcW w:w="7625" w:type="dxa"/>
            <w:shd w:val="clear" w:color="auto" w:fill="auto"/>
          </w:tcPr>
          <w:p w14:paraId="3B1C11E9" w14:textId="6FCB8C1A" w:rsidR="006E7788" w:rsidRPr="0019675B" w:rsidRDefault="4B9E9046" w:rsidP="5659255A">
            <w:pPr>
              <w:pStyle w:val="BodyText"/>
              <w:jc w:val="both"/>
              <w:rPr>
                <w:rFonts w:ascii="Arial" w:hAnsi="Arial" w:cs="Arial"/>
                <w:b/>
                <w:bCs/>
                <w:w w:val="0"/>
              </w:rPr>
            </w:pPr>
            <w:bookmarkStart w:id="156" w:name="_BPDCI_156"/>
            <w:r w:rsidRPr="5659255A">
              <w:rPr>
                <w:rFonts w:ascii="Arial" w:hAnsi="Arial" w:cs="Arial"/>
              </w:rPr>
              <w:t xml:space="preserve">the </w:t>
            </w:r>
            <w:bookmarkStart w:id="157" w:name="_BPDCI_157"/>
            <w:bookmarkEnd w:id="156"/>
            <w:r w:rsidRPr="5659255A">
              <w:rPr>
                <w:rFonts w:ascii="Arial" w:hAnsi="Arial" w:cs="Arial"/>
                <w:b/>
                <w:bCs/>
                <w:lang w:val="en-US"/>
              </w:rPr>
              <w:t>System Operator - Transmission Owner Code</w:t>
            </w:r>
            <w:bookmarkEnd w:id="157"/>
            <w:r w:rsidRPr="5659255A">
              <w:rPr>
                <w:rFonts w:ascii="Arial" w:hAnsi="Arial" w:cs="Arial"/>
                <w:b/>
                <w:bCs/>
                <w:lang w:val="en-US"/>
              </w:rPr>
              <w:t xml:space="preserve"> </w:t>
            </w:r>
            <w:bookmarkStart w:id="158" w:name="_BPDCI_158"/>
            <w:proofErr w:type="gramStart"/>
            <w:r w:rsidRPr="5659255A">
              <w:rPr>
                <w:rFonts w:ascii="Arial" w:hAnsi="Arial" w:cs="Arial"/>
              </w:rPr>
              <w:t>entered into</w:t>
            </w:r>
            <w:proofErr w:type="gramEnd"/>
            <w:r w:rsidRPr="5659255A">
              <w:rPr>
                <w:rFonts w:ascii="Arial" w:hAnsi="Arial" w:cs="Arial"/>
              </w:rPr>
              <w:t xml:space="preserve"> by </w:t>
            </w:r>
            <w:r w:rsidRPr="5659255A">
              <w:rPr>
                <w:rFonts w:ascii="Arial" w:hAnsi="Arial" w:cs="Arial"/>
                <w:b/>
                <w:bCs/>
              </w:rPr>
              <w:t>The Company</w:t>
            </w:r>
            <w:r w:rsidRPr="5659255A">
              <w:rPr>
                <w:rFonts w:ascii="Arial" w:hAnsi="Arial" w:cs="Arial"/>
              </w:rPr>
              <w:t xml:space="preserve"> pursuant to the </w:t>
            </w:r>
            <w:r w:rsidR="11B1BC14" w:rsidRPr="5659255A">
              <w:rPr>
                <w:rFonts w:ascii="Arial" w:hAnsi="Arial" w:cs="Arial"/>
                <w:b/>
                <w:bCs/>
              </w:rPr>
              <w:t>ESO</w:t>
            </w:r>
            <w:r w:rsidRPr="5659255A">
              <w:rPr>
                <w:rFonts w:ascii="Arial" w:hAnsi="Arial" w:cs="Arial"/>
                <w:b/>
                <w:bCs/>
              </w:rPr>
              <w:t xml:space="preserve"> Licence</w:t>
            </w:r>
            <w:r w:rsidR="3069ADBC" w:rsidRPr="00123BEA">
              <w:rPr>
                <w:rFonts w:ascii="Arial" w:hAnsi="Arial" w:cs="Arial"/>
              </w:rPr>
              <w:t xml:space="preserve"> and by Transmission Licensees</w:t>
            </w:r>
            <w:r w:rsidR="3069ADBC" w:rsidRPr="5659255A">
              <w:rPr>
                <w:rFonts w:ascii="Arial" w:hAnsi="Arial" w:cs="Arial"/>
                <w:b/>
                <w:bCs/>
              </w:rPr>
              <w:t xml:space="preserve"> </w:t>
            </w:r>
            <w:r w:rsidR="3069ADBC" w:rsidRPr="00123BEA">
              <w:rPr>
                <w:rFonts w:ascii="Arial" w:hAnsi="Arial" w:cs="Arial"/>
              </w:rPr>
              <w:t xml:space="preserve">pursuant to the </w:t>
            </w:r>
            <w:r w:rsidR="3069ADBC" w:rsidRPr="5659255A">
              <w:rPr>
                <w:rFonts w:ascii="Arial" w:hAnsi="Arial" w:cs="Arial"/>
                <w:b/>
                <w:bCs/>
              </w:rPr>
              <w:t xml:space="preserve">Transmission Licence </w:t>
            </w:r>
            <w:r w:rsidR="3069ADBC" w:rsidRPr="00123BEA">
              <w:rPr>
                <w:rFonts w:ascii="Arial" w:hAnsi="Arial" w:cs="Arial"/>
              </w:rPr>
              <w:t xml:space="preserve">respectively, and </w:t>
            </w:r>
            <w:r w:rsidRPr="5659255A">
              <w:rPr>
                <w:rFonts w:ascii="Arial" w:hAnsi="Arial" w:cs="Arial"/>
              </w:rPr>
              <w:t>as from time to time revised in accordance with the</w:t>
            </w:r>
            <w:r w:rsidR="50109745" w:rsidRPr="5659255A">
              <w:rPr>
                <w:rFonts w:ascii="Arial" w:hAnsi="Arial" w:cs="Arial"/>
              </w:rPr>
              <w:t>se</w:t>
            </w:r>
            <w:r w:rsidRPr="5659255A">
              <w:rPr>
                <w:rFonts w:ascii="Arial" w:hAnsi="Arial" w:cs="Arial"/>
              </w:rPr>
              <w:t xml:space="preserve"> </w:t>
            </w:r>
            <w:r w:rsidRPr="00123BEA">
              <w:rPr>
                <w:rFonts w:ascii="Arial" w:hAnsi="Arial" w:cs="Arial"/>
              </w:rPr>
              <w:t>Licence</w:t>
            </w:r>
            <w:r w:rsidR="347399B9" w:rsidRPr="00123BEA">
              <w:rPr>
                <w:rFonts w:ascii="Arial" w:hAnsi="Arial" w:cs="Arial"/>
              </w:rPr>
              <w:t>s</w:t>
            </w:r>
            <w:r w:rsidRPr="00480F24">
              <w:rPr>
                <w:rFonts w:ascii="Arial" w:hAnsi="Arial" w:cs="Arial"/>
              </w:rPr>
              <w:t>;</w:t>
            </w:r>
            <w:bookmarkEnd w:id="158"/>
          </w:p>
        </w:tc>
      </w:tr>
      <w:tr w:rsidR="00F17F42" w14:paraId="770B2397" w14:textId="77777777" w:rsidTr="00123BEA">
        <w:trPr>
          <w:gridAfter w:val="1"/>
          <w:wAfter w:w="29" w:type="dxa"/>
        </w:trPr>
        <w:tc>
          <w:tcPr>
            <w:tcW w:w="269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lastRenderedPageBreak/>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lastRenderedPageBreak/>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123BEA">
        <w:trPr>
          <w:gridAfter w:val="1"/>
          <w:wAfter w:w="29" w:type="dxa"/>
        </w:trPr>
        <w:tc>
          <w:tcPr>
            <w:tcW w:w="2695" w:type="dxa"/>
          </w:tcPr>
          <w:p w14:paraId="01615810" w14:textId="77777777" w:rsidR="006E7788" w:rsidRDefault="006E7788" w:rsidP="006E7788">
            <w:pPr>
              <w:pStyle w:val="BodyText"/>
              <w:rPr>
                <w:rFonts w:ascii="Arial" w:hAnsi="Arial" w:cs="Arial"/>
                <w:b/>
                <w:bCs/>
              </w:rPr>
            </w:pPr>
            <w:r>
              <w:rPr>
                <w:rFonts w:ascii="Arial" w:hAnsi="Arial" w:cs="Arial"/>
                <w:b/>
                <w:bCs/>
              </w:rPr>
              <w:lastRenderedPageBreak/>
              <w:t>"STTEC"</w:t>
            </w:r>
          </w:p>
        </w:tc>
        <w:tc>
          <w:tcPr>
            <w:tcW w:w="762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59" w:name="_BPDCD_159"/>
            <w:r w:rsidRPr="0019675B">
              <w:rPr>
                <w:rFonts w:ascii="Arial" w:hAnsi="Arial" w:cs="Arial"/>
                <w:color w:val="0000FF"/>
              </w:rPr>
              <w:t>;</w:t>
            </w:r>
            <w:bookmarkEnd w:id="159"/>
          </w:p>
        </w:tc>
      </w:tr>
      <w:tr w:rsidR="006E7788" w14:paraId="70324469" w14:textId="77777777" w:rsidTr="00123BEA">
        <w:trPr>
          <w:gridAfter w:val="1"/>
          <w:wAfter w:w="29" w:type="dxa"/>
        </w:trPr>
        <w:tc>
          <w:tcPr>
            <w:tcW w:w="269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762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60" w:name="_BPDCD_160"/>
            <w:r w:rsidRPr="0019675B">
              <w:rPr>
                <w:rFonts w:ascii="Arial" w:hAnsi="Arial" w:cs="Arial"/>
              </w:rPr>
              <w:t>;</w:t>
            </w:r>
            <w:bookmarkEnd w:id="160"/>
          </w:p>
        </w:tc>
      </w:tr>
      <w:tr w:rsidR="006E7788" w14:paraId="147DC459" w14:textId="77777777" w:rsidTr="00123BEA">
        <w:trPr>
          <w:gridAfter w:val="1"/>
          <w:wAfter w:w="29" w:type="dxa"/>
        </w:trPr>
        <w:tc>
          <w:tcPr>
            <w:tcW w:w="269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762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61" w:name="_BPDCD_161"/>
            <w:r w:rsidRPr="00530856">
              <w:rPr>
                <w:rFonts w:ascii="Arial" w:hAnsi="Arial" w:cs="Arial"/>
              </w:rPr>
              <w:t>;</w:t>
            </w:r>
            <w:bookmarkEnd w:id="161"/>
          </w:p>
        </w:tc>
      </w:tr>
      <w:tr w:rsidR="006E7788" w14:paraId="40B362B1" w14:textId="77777777" w:rsidTr="00123BEA">
        <w:trPr>
          <w:gridAfter w:val="1"/>
          <w:wAfter w:w="29" w:type="dxa"/>
        </w:trPr>
        <w:tc>
          <w:tcPr>
            <w:tcW w:w="269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762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62" w:name="_BPDCD_162"/>
            <w:r w:rsidRPr="00530856">
              <w:rPr>
                <w:rFonts w:ascii="Arial" w:hAnsi="Arial" w:cs="Arial"/>
              </w:rPr>
              <w:t>;</w:t>
            </w:r>
            <w:bookmarkEnd w:id="162"/>
          </w:p>
        </w:tc>
      </w:tr>
      <w:tr w:rsidR="006E7788" w14:paraId="2972AC64" w14:textId="77777777" w:rsidTr="00123BEA">
        <w:trPr>
          <w:gridAfter w:val="1"/>
          <w:wAfter w:w="29" w:type="dxa"/>
        </w:trPr>
        <w:tc>
          <w:tcPr>
            <w:tcW w:w="269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762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63" w:name="_BPDCD_163"/>
            <w:r w:rsidRPr="00530856">
              <w:rPr>
                <w:rFonts w:ascii="Arial" w:hAnsi="Arial" w:cs="Arial"/>
              </w:rPr>
              <w:t>;</w:t>
            </w:r>
            <w:bookmarkEnd w:id="163"/>
          </w:p>
        </w:tc>
      </w:tr>
      <w:tr w:rsidR="006E7788" w14:paraId="4FDA6CD3" w14:textId="77777777" w:rsidTr="00123BEA">
        <w:trPr>
          <w:gridAfter w:val="1"/>
          <w:wAfter w:w="29" w:type="dxa"/>
        </w:trPr>
        <w:tc>
          <w:tcPr>
            <w:tcW w:w="269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762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64" w:name="_BPDCD_164"/>
            <w:r w:rsidRPr="00530856">
              <w:rPr>
                <w:rFonts w:ascii="Arial" w:hAnsi="Arial" w:cs="Arial"/>
                <w:color w:val="0000FF"/>
              </w:rPr>
              <w:t>;</w:t>
            </w:r>
            <w:bookmarkEnd w:id="164"/>
          </w:p>
        </w:tc>
      </w:tr>
      <w:tr w:rsidR="006E7788" w14:paraId="41CC5EC5" w14:textId="77777777" w:rsidTr="00123BEA">
        <w:trPr>
          <w:gridAfter w:val="1"/>
          <w:wAfter w:w="29" w:type="dxa"/>
        </w:trPr>
        <w:tc>
          <w:tcPr>
            <w:tcW w:w="269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762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5" w:name="_BPDCD_165"/>
            <w:r w:rsidRPr="00530856">
              <w:rPr>
                <w:rFonts w:ascii="Arial" w:hAnsi="Arial" w:cs="Arial"/>
                <w:color w:val="0000FF"/>
              </w:rPr>
              <w:t>;</w:t>
            </w:r>
            <w:bookmarkEnd w:id="165"/>
          </w:p>
        </w:tc>
      </w:tr>
      <w:tr w:rsidR="006E7788" w14:paraId="40FB2753" w14:textId="77777777" w:rsidTr="00123BEA">
        <w:trPr>
          <w:gridAfter w:val="1"/>
          <w:wAfter w:w="29" w:type="dxa"/>
        </w:trPr>
        <w:tc>
          <w:tcPr>
            <w:tcW w:w="269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762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66" w:name="_BPDCD_166"/>
            <w:r w:rsidRPr="00530856">
              <w:rPr>
                <w:rFonts w:ascii="Arial" w:hAnsi="Arial" w:cs="Arial"/>
              </w:rPr>
              <w:t>;</w:t>
            </w:r>
            <w:bookmarkEnd w:id="166"/>
          </w:p>
        </w:tc>
      </w:tr>
      <w:tr w:rsidR="006E7788" w14:paraId="347FFC65" w14:textId="77777777" w:rsidTr="00123BEA">
        <w:trPr>
          <w:gridAfter w:val="1"/>
          <w:wAfter w:w="29" w:type="dxa"/>
        </w:trPr>
        <w:tc>
          <w:tcPr>
            <w:tcW w:w="269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762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123BEA">
        <w:trPr>
          <w:gridAfter w:val="1"/>
          <w:wAfter w:w="29" w:type="dxa"/>
        </w:trPr>
        <w:tc>
          <w:tcPr>
            <w:tcW w:w="269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762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clause 2 of the </w:t>
            </w:r>
            <w:r>
              <w:rPr>
                <w:rFonts w:ascii="Arial" w:hAnsi="Arial" w:cs="Arial"/>
                <w:b/>
              </w:rPr>
              <w:t>MCUSA</w:t>
            </w:r>
            <w:r>
              <w:rPr>
                <w:rFonts w:ascii="Arial" w:hAnsi="Arial" w:cs="Arial"/>
              </w:rPr>
              <w:t>;</w:t>
            </w:r>
          </w:p>
        </w:tc>
      </w:tr>
      <w:tr w:rsidR="006E7788" w14:paraId="4904BDE0" w14:textId="77777777" w:rsidTr="00123BEA">
        <w:trPr>
          <w:gridAfter w:val="1"/>
          <w:wAfter w:w="29" w:type="dxa"/>
        </w:trPr>
        <w:tc>
          <w:tcPr>
            <w:tcW w:w="269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762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123BEA">
        <w:trPr>
          <w:gridAfter w:val="1"/>
          <w:wAfter w:w="29" w:type="dxa"/>
        </w:trPr>
        <w:tc>
          <w:tcPr>
            <w:tcW w:w="269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762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123BEA">
        <w:trPr>
          <w:gridAfter w:val="1"/>
          <w:wAfter w:w="29" w:type="dxa"/>
        </w:trPr>
        <w:tc>
          <w:tcPr>
            <w:tcW w:w="269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762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w:t>
            </w:r>
            <w:proofErr w:type="gramStart"/>
            <w:r>
              <w:rPr>
                <w:rFonts w:ascii="Arial" w:hAnsi="Arial" w:cs="Arial"/>
              </w:rPr>
              <w:t>imports;</w:t>
            </w:r>
            <w:proofErr w:type="gramEnd"/>
          </w:p>
        </w:tc>
      </w:tr>
      <w:tr w:rsidR="006E7788" w14:paraId="441B7E96" w14:textId="77777777" w:rsidTr="00123BEA">
        <w:trPr>
          <w:gridAfter w:val="1"/>
          <w:wAfter w:w="29" w:type="dxa"/>
        </w:trPr>
        <w:tc>
          <w:tcPr>
            <w:tcW w:w="2695" w:type="dxa"/>
          </w:tcPr>
          <w:p w14:paraId="72673E48" w14:textId="77777777" w:rsidR="006E7788" w:rsidRDefault="006E7788" w:rsidP="006E7788">
            <w:pPr>
              <w:pStyle w:val="BodyText"/>
              <w:rPr>
                <w:rFonts w:ascii="Arial" w:hAnsi="Arial" w:cs="Arial"/>
                <w:b/>
                <w:bCs/>
              </w:rPr>
            </w:pPr>
            <w:r>
              <w:rPr>
                <w:rFonts w:ascii="Arial" w:hAnsi="Arial" w:cs="Arial"/>
                <w:b/>
                <w:bCs/>
              </w:rPr>
              <w:lastRenderedPageBreak/>
              <w:t>"Supply Licence"</w:t>
            </w:r>
          </w:p>
        </w:tc>
        <w:tc>
          <w:tcPr>
            <w:tcW w:w="762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123BEA">
        <w:trPr>
          <w:gridAfter w:val="1"/>
          <w:wAfter w:w="29" w:type="dxa"/>
        </w:trPr>
        <w:tc>
          <w:tcPr>
            <w:tcW w:w="2695" w:type="dxa"/>
          </w:tcPr>
          <w:p w14:paraId="6DD41A54" w14:textId="77777777" w:rsidR="006E7788" w:rsidRDefault="006E7788" w:rsidP="006E7788">
            <w:pPr>
              <w:pStyle w:val="BodyText"/>
              <w:rPr>
                <w:rFonts w:ascii="Arial" w:hAnsi="Arial" w:cs="Arial"/>
                <w:b/>
                <w:bCs/>
              </w:rPr>
            </w:pPr>
            <w:r>
              <w:rPr>
                <w:rFonts w:ascii="Arial" w:hAnsi="Arial" w:cs="Arial"/>
                <w:b/>
                <w:bCs/>
              </w:rPr>
              <w:t xml:space="preserve">“Supplier </w:t>
            </w:r>
            <w:proofErr w:type="gramStart"/>
            <w:r>
              <w:rPr>
                <w:rFonts w:ascii="Arial" w:hAnsi="Arial" w:cs="Arial"/>
                <w:b/>
                <w:bCs/>
              </w:rPr>
              <w:t>Non Half-</w:t>
            </w:r>
            <w:proofErr w:type="gramEnd"/>
            <w:r>
              <w:rPr>
                <w:rFonts w:ascii="Arial" w:hAnsi="Arial" w:cs="Arial"/>
                <w:b/>
                <w:bCs/>
              </w:rPr>
              <w:t>Hourly Demand”</w:t>
            </w:r>
          </w:p>
        </w:tc>
        <w:tc>
          <w:tcPr>
            <w:tcW w:w="762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(i.e.</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w:t>
            </w:r>
            <w:proofErr w:type="gramStart"/>
            <w:r>
              <w:rPr>
                <w:rFonts w:ascii="Arial" w:hAnsi="Arial" w:cs="Arial"/>
              </w:rPr>
              <w:t>Non-half-</w:t>
            </w:r>
            <w:proofErr w:type="gramEnd"/>
            <w:r>
              <w:rPr>
                <w:rFonts w:ascii="Arial" w:hAnsi="Arial" w:cs="Arial"/>
              </w:rPr>
              <w:t>hourly metered imports;</w:t>
            </w:r>
          </w:p>
        </w:tc>
      </w:tr>
      <w:tr w:rsidR="006E7788" w14:paraId="3DB6ABDD" w14:textId="77777777" w:rsidTr="00123BEA">
        <w:trPr>
          <w:gridAfter w:val="1"/>
          <w:wAfter w:w="29" w:type="dxa"/>
        </w:trPr>
        <w:tc>
          <w:tcPr>
            <w:tcW w:w="269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762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123BEA">
        <w:trPr>
          <w:gridAfter w:val="1"/>
          <w:wAfter w:w="29" w:type="dxa"/>
        </w:trPr>
        <w:tc>
          <w:tcPr>
            <w:tcW w:w="269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123BEA">
        <w:trPr>
          <w:gridAfter w:val="1"/>
          <w:wAfter w:w="29" w:type="dxa"/>
        </w:trPr>
        <w:tc>
          <w:tcPr>
            <w:tcW w:w="269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w:t>
            </w:r>
            <w:proofErr w:type="gramStart"/>
            <w:r w:rsidRPr="00F17F42">
              <w:rPr>
                <w:rFonts w:ascii="Arial" w:eastAsia="Times New Roman" w:hAnsi="Arial" w:cs="Arial"/>
                <w:color w:val="000000"/>
                <w:lang w:eastAsia="en-GB"/>
              </w:rPr>
              <w:t>function;</w:t>
            </w:r>
            <w:proofErr w:type="gramEnd"/>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123BEA">
        <w:trPr>
          <w:gridAfter w:val="1"/>
          <w:wAfter w:w="29" w:type="dxa"/>
        </w:trPr>
        <w:tc>
          <w:tcPr>
            <w:tcW w:w="269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762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123BEA">
        <w:trPr>
          <w:gridAfter w:val="1"/>
          <w:wAfter w:w="29" w:type="dxa"/>
        </w:trPr>
        <w:tc>
          <w:tcPr>
            <w:tcW w:w="269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762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proofErr w:type="gramStart"/>
            <w:r>
              <w:rPr>
                <w:rFonts w:ascii="Arial" w:hAnsi="Arial" w:cs="Arial"/>
              </w:rPr>
              <w:t>, as the case may be, and</w:t>
            </w:r>
            <w:proofErr w:type="gramEnd"/>
            <w:r>
              <w:rPr>
                <w:rFonts w:ascii="Arial" w:hAnsi="Arial" w:cs="Arial"/>
              </w:rPr>
              <w:t xml:space="preserve"> the </w:t>
            </w:r>
            <w:r>
              <w:rPr>
                <w:rFonts w:ascii="Arial" w:hAnsi="Arial" w:cs="Arial"/>
                <w:b/>
              </w:rPr>
              <w:t>System</w:t>
            </w:r>
            <w:r>
              <w:rPr>
                <w:rFonts w:ascii="Arial" w:hAnsi="Arial" w:cs="Arial"/>
              </w:rPr>
              <w:t xml:space="preserve"> to which it is connected are identical;</w:t>
            </w:r>
          </w:p>
        </w:tc>
      </w:tr>
      <w:tr w:rsidR="006E7788" w14:paraId="38B89450" w14:textId="77777777" w:rsidTr="00123BEA">
        <w:trPr>
          <w:gridAfter w:val="1"/>
          <w:wAfter w:w="29" w:type="dxa"/>
        </w:trPr>
        <w:tc>
          <w:tcPr>
            <w:tcW w:w="269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762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123BEA">
        <w:trPr>
          <w:gridAfter w:val="1"/>
          <w:wAfter w:w="29" w:type="dxa"/>
        </w:trPr>
        <w:tc>
          <w:tcPr>
            <w:tcW w:w="269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 xml:space="preserve">“System </w:t>
            </w:r>
            <w:proofErr w:type="gramStart"/>
            <w:r>
              <w:rPr>
                <w:rFonts w:ascii="Arial" w:hAnsi="Arial" w:cs="Arial"/>
                <w:b/>
                <w:bCs/>
              </w:rPr>
              <w:t>Restoration</w:t>
            </w:r>
            <w:r w:rsidR="00143949">
              <w:rPr>
                <w:rFonts w:ascii="Arial" w:hAnsi="Arial" w:cs="Arial"/>
                <w:b/>
                <w:bCs/>
              </w:rPr>
              <w:t xml:space="preserve"> </w:t>
            </w:r>
            <w:r w:rsidR="00B952E2">
              <w:rPr>
                <w:rFonts w:ascii="Arial" w:hAnsi="Arial" w:cs="Arial"/>
                <w:b/>
                <w:bCs/>
              </w:rPr>
              <w:t>:</w:t>
            </w:r>
            <w:proofErr w:type="gramEnd"/>
          </w:p>
        </w:tc>
        <w:tc>
          <w:tcPr>
            <w:tcW w:w="762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w:t>
            </w:r>
            <w:proofErr w:type="gramStart"/>
            <w:r>
              <w:rPr>
                <w:rFonts w:ascii="Arial" w:hAnsi="Arial" w:cs="Arial"/>
              </w:rPr>
              <w:t>be;</w:t>
            </w:r>
            <w:proofErr w:type="gramEnd"/>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123BEA">
        <w:trPr>
          <w:gridAfter w:val="1"/>
          <w:wAfter w:w="29" w:type="dxa"/>
        </w:trPr>
        <w:tc>
          <w:tcPr>
            <w:tcW w:w="269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762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123BEA">
        <w:trPr>
          <w:gridAfter w:val="1"/>
          <w:wAfter w:w="29" w:type="dxa"/>
        </w:trPr>
        <w:tc>
          <w:tcPr>
            <w:tcW w:w="2695" w:type="dxa"/>
          </w:tcPr>
          <w:p w14:paraId="11B5D6F4" w14:textId="161173FF" w:rsidR="006E7788" w:rsidRDefault="006E7788" w:rsidP="006E7788">
            <w:pPr>
              <w:pStyle w:val="BodyText"/>
              <w:rPr>
                <w:rFonts w:ascii="Arial" w:hAnsi="Arial" w:cs="Arial"/>
                <w:b/>
                <w:bCs/>
                <w:w w:val="0"/>
              </w:rPr>
            </w:pPr>
            <w:bookmarkStart w:id="167"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167"/>
          </w:p>
        </w:tc>
        <w:tc>
          <w:tcPr>
            <w:tcW w:w="762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123BEA">
        <w:trPr>
          <w:gridAfter w:val="1"/>
          <w:wAfter w:w="29" w:type="dxa"/>
        </w:trPr>
        <w:tc>
          <w:tcPr>
            <w:tcW w:w="269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762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w:t>
            </w:r>
            <w:r>
              <w:rPr>
                <w:rFonts w:ascii="Arial" w:hAnsi="Arial" w:cs="Arial"/>
              </w:rPr>
              <w:lastRenderedPageBreak/>
              <w:t xml:space="preserve">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123BEA">
        <w:trPr>
          <w:gridAfter w:val="1"/>
          <w:wAfter w:w="29" w:type="dxa"/>
        </w:trPr>
        <w:tc>
          <w:tcPr>
            <w:tcW w:w="2695" w:type="dxa"/>
          </w:tcPr>
          <w:p w14:paraId="3C835819" w14:textId="77777777" w:rsidR="006E7788" w:rsidRDefault="006E7788" w:rsidP="006E7788">
            <w:pPr>
              <w:pStyle w:val="BodyText"/>
              <w:rPr>
                <w:rFonts w:ascii="Arial" w:hAnsi="Arial" w:cs="Arial"/>
                <w:b/>
                <w:bCs/>
              </w:rPr>
            </w:pPr>
            <w:r>
              <w:rPr>
                <w:rFonts w:ascii="Arial" w:hAnsi="Arial" w:cs="Arial"/>
                <w:b/>
                <w:bCs/>
              </w:rPr>
              <w:lastRenderedPageBreak/>
              <w:t>"TEC Increase Request"</w:t>
            </w:r>
          </w:p>
        </w:tc>
        <w:tc>
          <w:tcPr>
            <w:tcW w:w="762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68" w:name="_BPDCD_168"/>
            <w:r w:rsidRPr="00530856">
              <w:rPr>
                <w:rFonts w:ascii="Arial" w:hAnsi="Arial" w:cs="Arial"/>
                <w:lang w:val="en-US"/>
              </w:rPr>
              <w:t>;</w:t>
            </w:r>
            <w:bookmarkEnd w:id="168"/>
          </w:p>
        </w:tc>
      </w:tr>
      <w:tr w:rsidR="006E7788" w14:paraId="1903594E" w14:textId="77777777" w:rsidTr="00123BEA">
        <w:trPr>
          <w:gridAfter w:val="1"/>
          <w:wAfter w:w="29" w:type="dxa"/>
        </w:trPr>
        <w:tc>
          <w:tcPr>
            <w:tcW w:w="269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69" w:name="_BPDCD_170"/>
            <w:r w:rsidRPr="00530856">
              <w:rPr>
                <w:rFonts w:ascii="Arial" w:hAnsi="Arial" w:cs="Arial"/>
              </w:rPr>
              <w:t>;</w:t>
            </w:r>
            <w:bookmarkEnd w:id="169"/>
          </w:p>
        </w:tc>
      </w:tr>
      <w:tr w:rsidR="006E7788" w14:paraId="2AE992EA" w14:textId="77777777" w:rsidTr="00123BEA">
        <w:trPr>
          <w:gridAfter w:val="1"/>
          <w:wAfter w:w="29" w:type="dxa"/>
        </w:trPr>
        <w:tc>
          <w:tcPr>
            <w:tcW w:w="269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762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 xml:space="preserve">Transmission Entry </w:t>
            </w:r>
            <w:proofErr w:type="gramStart"/>
            <w:r>
              <w:rPr>
                <w:rFonts w:ascii="Arial" w:hAnsi="Arial" w:cs="Arial"/>
                <w:b/>
              </w:rPr>
              <w:t>Capacity</w:t>
            </w:r>
            <w:bookmarkStart w:id="170" w:name="_BPDCD_171"/>
            <w:r w:rsidRPr="00530856">
              <w:rPr>
                <w:rFonts w:ascii="Arial" w:hAnsi="Arial" w:cs="Arial"/>
                <w:color w:val="0000FF"/>
              </w:rPr>
              <w:t>;</w:t>
            </w:r>
            <w:bookmarkEnd w:id="170"/>
            <w:proofErr w:type="gramEnd"/>
          </w:p>
          <w:p w14:paraId="16D600CE" w14:textId="35B23B69" w:rsidR="00A53129" w:rsidRDefault="00A53129" w:rsidP="006E7788">
            <w:pPr>
              <w:pStyle w:val="BodyText"/>
              <w:jc w:val="both"/>
              <w:rPr>
                <w:rFonts w:ascii="Arial" w:hAnsi="Arial" w:cs="Arial"/>
              </w:rPr>
            </w:pPr>
          </w:p>
        </w:tc>
      </w:tr>
      <w:tr w:rsidR="006E7788" w14:paraId="195E18CA" w14:textId="77777777" w:rsidTr="00123BEA">
        <w:trPr>
          <w:gridAfter w:val="1"/>
          <w:wAfter w:w="29" w:type="dxa"/>
        </w:trPr>
        <w:tc>
          <w:tcPr>
            <w:tcW w:w="269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762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123BEA">
        <w:trPr>
          <w:gridAfter w:val="1"/>
          <w:wAfter w:w="29" w:type="dxa"/>
        </w:trPr>
        <w:tc>
          <w:tcPr>
            <w:tcW w:w="269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762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71" w:name="_BPDCD_172"/>
            <w:r w:rsidRPr="00530856">
              <w:rPr>
                <w:rFonts w:ascii="Arial" w:hAnsi="Arial" w:cs="Arial"/>
                <w:szCs w:val="22"/>
              </w:rPr>
              <w:t>;</w:t>
            </w:r>
            <w:bookmarkEnd w:id="171"/>
          </w:p>
        </w:tc>
      </w:tr>
      <w:tr w:rsidR="006E7788" w14:paraId="72807373" w14:textId="77777777" w:rsidTr="00123BEA">
        <w:trPr>
          <w:gridAfter w:val="1"/>
          <w:wAfter w:w="29" w:type="dxa"/>
        </w:trPr>
        <w:tc>
          <w:tcPr>
            <w:tcW w:w="269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762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72" w:name="_BPDCD_173"/>
            <w:r w:rsidRPr="00530856">
              <w:rPr>
                <w:rFonts w:ascii="Arial" w:hAnsi="Arial" w:cs="Arial"/>
                <w:szCs w:val="22"/>
                <w:lang w:val="en-US"/>
              </w:rPr>
              <w:t>;</w:t>
            </w:r>
            <w:bookmarkEnd w:id="172"/>
          </w:p>
        </w:tc>
      </w:tr>
      <w:tr w:rsidR="006E7788" w14:paraId="5092749F" w14:textId="77777777" w:rsidTr="00123BEA">
        <w:trPr>
          <w:gridAfter w:val="1"/>
          <w:wAfter w:w="29" w:type="dxa"/>
        </w:trPr>
        <w:tc>
          <w:tcPr>
            <w:tcW w:w="269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73" w:name="_BPDCD_174"/>
            <w:r w:rsidRPr="00530856">
              <w:rPr>
                <w:rFonts w:ascii="Arial" w:hAnsi="Arial" w:cs="Arial"/>
                <w:szCs w:val="22"/>
                <w:lang w:val="en-US"/>
              </w:rPr>
              <w:t>;</w:t>
            </w:r>
            <w:bookmarkEnd w:id="173"/>
          </w:p>
        </w:tc>
      </w:tr>
      <w:tr w:rsidR="006E7788" w14:paraId="1BE3089C" w14:textId="77777777" w:rsidTr="00123BEA">
        <w:trPr>
          <w:gridAfter w:val="1"/>
          <w:wAfter w:w="29" w:type="dxa"/>
        </w:trPr>
        <w:tc>
          <w:tcPr>
            <w:tcW w:w="269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74" w:name="_BPDCD_175"/>
            <w:r w:rsidRPr="00530856">
              <w:rPr>
                <w:rFonts w:ascii="Arial" w:hAnsi="Arial" w:cs="Arial"/>
                <w:szCs w:val="22"/>
                <w:lang w:val="en-US"/>
              </w:rPr>
              <w:t>;</w:t>
            </w:r>
            <w:bookmarkEnd w:id="174"/>
          </w:p>
        </w:tc>
      </w:tr>
      <w:tr w:rsidR="006E7788" w14:paraId="0225C6CF" w14:textId="77777777" w:rsidTr="00123BEA">
        <w:trPr>
          <w:gridAfter w:val="1"/>
          <w:wAfter w:w="29" w:type="dxa"/>
        </w:trPr>
        <w:tc>
          <w:tcPr>
            <w:tcW w:w="269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5" w:name="_BPDCD_176"/>
            <w:r w:rsidRPr="00530856">
              <w:rPr>
                <w:rFonts w:ascii="Arial" w:hAnsi="Arial" w:cs="Arial"/>
                <w:szCs w:val="22"/>
                <w:lang w:val="en-US"/>
              </w:rPr>
              <w:t>;</w:t>
            </w:r>
            <w:bookmarkEnd w:id="175"/>
          </w:p>
        </w:tc>
      </w:tr>
      <w:tr w:rsidR="006E7788" w14:paraId="5483C78F" w14:textId="77777777" w:rsidTr="00123BEA">
        <w:trPr>
          <w:gridAfter w:val="1"/>
          <w:wAfter w:w="29" w:type="dxa"/>
        </w:trPr>
        <w:tc>
          <w:tcPr>
            <w:tcW w:w="269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76" w:name="_BPDCD_177"/>
            <w:r w:rsidRPr="00530856">
              <w:rPr>
                <w:rFonts w:ascii="Arial" w:hAnsi="Arial" w:cs="Arial"/>
                <w:szCs w:val="22"/>
                <w:lang w:val="en-US"/>
              </w:rPr>
              <w:t>;</w:t>
            </w:r>
            <w:bookmarkEnd w:id="176"/>
          </w:p>
        </w:tc>
      </w:tr>
      <w:tr w:rsidR="006E7788" w14:paraId="30A2DDF8" w14:textId="77777777" w:rsidTr="00123BEA">
        <w:trPr>
          <w:gridAfter w:val="1"/>
          <w:wAfter w:w="29" w:type="dxa"/>
        </w:trPr>
        <w:tc>
          <w:tcPr>
            <w:tcW w:w="269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77" w:name="_BPDCD_178"/>
            <w:r w:rsidRPr="00E236F2">
              <w:rPr>
                <w:rFonts w:ascii="Arial" w:hAnsi="Arial" w:cs="Arial"/>
                <w:szCs w:val="22"/>
                <w:lang w:val="en-US"/>
              </w:rPr>
              <w:t>;</w:t>
            </w:r>
            <w:bookmarkEnd w:id="177"/>
          </w:p>
        </w:tc>
      </w:tr>
      <w:tr w:rsidR="006E7788" w14:paraId="418D630C" w14:textId="77777777" w:rsidTr="00123BEA">
        <w:trPr>
          <w:gridAfter w:val="1"/>
          <w:wAfter w:w="29" w:type="dxa"/>
        </w:trPr>
        <w:tc>
          <w:tcPr>
            <w:tcW w:w="269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78" w:name="_BPDCD_179"/>
            <w:r w:rsidRPr="00E236F2">
              <w:rPr>
                <w:rFonts w:ascii="Arial" w:hAnsi="Arial" w:cs="Arial"/>
                <w:szCs w:val="22"/>
                <w:lang w:val="en-US"/>
              </w:rPr>
              <w:t>;</w:t>
            </w:r>
            <w:bookmarkEnd w:id="178"/>
          </w:p>
        </w:tc>
      </w:tr>
      <w:tr w:rsidR="006E7788" w14:paraId="22842467" w14:textId="77777777" w:rsidTr="00123BEA">
        <w:trPr>
          <w:gridAfter w:val="1"/>
          <w:wAfter w:w="29" w:type="dxa"/>
          <w:trHeight w:val="1069"/>
        </w:trPr>
        <w:tc>
          <w:tcPr>
            <w:tcW w:w="269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Exchange Rate Request"</w:t>
            </w:r>
          </w:p>
        </w:tc>
        <w:tc>
          <w:tcPr>
            <w:tcW w:w="762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79" w:name="_BPDCD_180"/>
            <w:r w:rsidRPr="00E236F2">
              <w:rPr>
                <w:rFonts w:ascii="Arial" w:hAnsi="Arial" w:cs="Arial"/>
                <w:szCs w:val="22"/>
                <w:lang w:val="en-US"/>
              </w:rPr>
              <w:t>;</w:t>
            </w:r>
            <w:bookmarkEnd w:id="179"/>
          </w:p>
        </w:tc>
      </w:tr>
      <w:tr w:rsidR="006E7788" w14:paraId="4D11F411" w14:textId="77777777" w:rsidTr="00123BEA">
        <w:trPr>
          <w:gridAfter w:val="1"/>
          <w:wAfter w:w="29" w:type="dxa"/>
        </w:trPr>
        <w:tc>
          <w:tcPr>
            <w:tcW w:w="269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80" w:name="_BPDCD_181"/>
            <w:r w:rsidRPr="00E236F2">
              <w:rPr>
                <w:rFonts w:ascii="Arial" w:hAnsi="Arial" w:cs="Arial"/>
                <w:color w:val="0000FF"/>
                <w:szCs w:val="22"/>
                <w:lang w:val="en-US"/>
              </w:rPr>
              <w:t>;</w:t>
            </w:r>
            <w:bookmarkEnd w:id="180"/>
          </w:p>
        </w:tc>
      </w:tr>
      <w:tr w:rsidR="006E7788" w14:paraId="69614ED9" w14:textId="77777777" w:rsidTr="00123BEA">
        <w:trPr>
          <w:gridAfter w:val="1"/>
          <w:wAfter w:w="29" w:type="dxa"/>
        </w:trPr>
        <w:tc>
          <w:tcPr>
            <w:tcW w:w="269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81" w:name="_BPDCD_182"/>
            <w:r w:rsidRPr="00E236F2">
              <w:rPr>
                <w:rFonts w:ascii="Arial" w:hAnsi="Arial" w:cs="Arial"/>
                <w:szCs w:val="22"/>
                <w:lang w:val="en-US"/>
              </w:rPr>
              <w:t>;</w:t>
            </w:r>
            <w:bookmarkEnd w:id="181"/>
          </w:p>
        </w:tc>
      </w:tr>
      <w:tr w:rsidR="006E7788" w14:paraId="5BF83305" w14:textId="77777777" w:rsidTr="00123BEA">
        <w:trPr>
          <w:gridAfter w:val="1"/>
          <w:wAfter w:w="29" w:type="dxa"/>
        </w:trPr>
        <w:tc>
          <w:tcPr>
            <w:tcW w:w="269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82" w:name="_BPDCD_183"/>
            <w:r w:rsidRPr="00E236F2">
              <w:rPr>
                <w:rFonts w:ascii="Arial" w:hAnsi="Arial" w:cs="Arial"/>
                <w:szCs w:val="22"/>
                <w:lang w:val="en-US"/>
              </w:rPr>
              <w:t>;</w:t>
            </w:r>
            <w:bookmarkEnd w:id="182"/>
          </w:p>
        </w:tc>
      </w:tr>
      <w:tr w:rsidR="006E7788" w14:paraId="0A14C918" w14:textId="77777777" w:rsidTr="00123BEA">
        <w:trPr>
          <w:gridAfter w:val="1"/>
          <w:wAfter w:w="29" w:type="dxa"/>
        </w:trPr>
        <w:tc>
          <w:tcPr>
            <w:tcW w:w="269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123BEA">
        <w:trPr>
          <w:gridAfter w:val="1"/>
          <w:wAfter w:w="29" w:type="dxa"/>
        </w:trPr>
        <w:tc>
          <w:tcPr>
            <w:tcW w:w="269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762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123BEA">
        <w:trPr>
          <w:gridAfter w:val="1"/>
          <w:wAfter w:w="29" w:type="dxa"/>
        </w:trPr>
        <w:tc>
          <w:tcPr>
            <w:tcW w:w="269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762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123BEA">
        <w:trPr>
          <w:gridAfter w:val="1"/>
          <w:wAfter w:w="29" w:type="dxa"/>
        </w:trPr>
        <w:tc>
          <w:tcPr>
            <w:tcW w:w="269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762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123BEA">
        <w:trPr>
          <w:gridAfter w:val="1"/>
          <w:wAfter w:w="29" w:type="dxa"/>
        </w:trPr>
        <w:tc>
          <w:tcPr>
            <w:tcW w:w="269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762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123BEA">
        <w:trPr>
          <w:gridAfter w:val="1"/>
          <w:wAfter w:w="29" w:type="dxa"/>
        </w:trPr>
        <w:tc>
          <w:tcPr>
            <w:tcW w:w="269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7625" w:type="dxa"/>
          </w:tcPr>
          <w:p w14:paraId="523467BE" w14:textId="4C488E0C" w:rsidR="006E7788" w:rsidRDefault="00945157" w:rsidP="006E7788">
            <w:pPr>
              <w:pStyle w:val="BodyText"/>
              <w:jc w:val="both"/>
              <w:rPr>
                <w:rFonts w:ascii="Arial" w:hAnsi="Arial" w:cs="Arial"/>
              </w:rPr>
            </w:pPr>
            <w:r>
              <w:rPr>
                <w:rFonts w:ascii="Arial" w:hAnsi="Arial" w:cs="Arial"/>
              </w:rPr>
              <w:t>h</w:t>
            </w:r>
            <w:r w:rsidR="25D87AA6" w:rsidRPr="5659255A">
              <w:rPr>
                <w:rFonts w:ascii="Arial" w:hAnsi="Arial" w:cs="Arial"/>
              </w:rPr>
              <w:t xml:space="preserve">as the meaning given to </w:t>
            </w:r>
            <w:r w:rsidR="25D87AA6" w:rsidRPr="5659255A">
              <w:rPr>
                <w:rFonts w:ascii="Arial" w:hAnsi="Arial" w:cs="Arial"/>
                <w:b/>
                <w:bCs/>
              </w:rPr>
              <w:t xml:space="preserve">NESO or National Energy System </w:t>
            </w:r>
            <w:proofErr w:type="gramStart"/>
            <w:r w:rsidR="25D87AA6" w:rsidRPr="5659255A">
              <w:rPr>
                <w:rFonts w:ascii="Arial" w:hAnsi="Arial" w:cs="Arial"/>
                <w:b/>
                <w:bCs/>
              </w:rPr>
              <w:t xml:space="preserve">Operator </w:t>
            </w:r>
            <w:r w:rsidR="4B9E9046" w:rsidRPr="5659255A">
              <w:rPr>
                <w:rFonts w:ascii="Arial" w:hAnsi="Arial" w:cs="Arial"/>
              </w:rPr>
              <w:t>;</w:t>
            </w:r>
            <w:proofErr w:type="gramEnd"/>
          </w:p>
        </w:tc>
      </w:tr>
      <w:tr w:rsidR="006E7788" w14:paraId="3320BAF7" w14:textId="77777777" w:rsidTr="00123BEA">
        <w:trPr>
          <w:gridAfter w:val="1"/>
          <w:wAfter w:w="29" w:type="dxa"/>
        </w:trPr>
        <w:tc>
          <w:tcPr>
            <w:tcW w:w="269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7625" w:type="dxa"/>
          </w:tcPr>
          <w:p w14:paraId="3C070044" w14:textId="77777777" w:rsidR="006E7788" w:rsidRDefault="006E7788" w:rsidP="006E7788">
            <w:pPr>
              <w:spacing w:after="240"/>
              <w:jc w:val="both"/>
              <w:rPr>
                <w:rFonts w:ascii="Arial" w:hAnsi="Arial" w:cs="Arial"/>
              </w:rPr>
            </w:pPr>
            <w:r>
              <w:rPr>
                <w:rFonts w:ascii="Arial" w:hAnsi="Arial" w:cs="Arial"/>
              </w:rPr>
              <w:t xml:space="preserve">any one of the </w:t>
            </w:r>
            <w:proofErr w:type="gramStart"/>
            <w:r>
              <w:rPr>
                <w:rFonts w:ascii="Arial" w:hAnsi="Arial" w:cs="Arial"/>
              </w:rPr>
              <w:t>following:-</w:t>
            </w:r>
            <w:proofErr w:type="gramEnd"/>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 xml:space="preserve">(a) a credit rating for long term debt of A- and A3 respectively as set by Standard and Poor’s or Moody’s </w:t>
            </w:r>
            <w:proofErr w:type="gramStart"/>
            <w:r>
              <w:rPr>
                <w:rFonts w:ascii="Arial" w:hAnsi="Arial" w:cs="Arial"/>
              </w:rPr>
              <w:t>respectively;</w:t>
            </w:r>
            <w:proofErr w:type="gramEnd"/>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 xml:space="preserve">an indicative long term private credit rating of A- and A3 respectively as set by Standard and Poor’s or Moody’s as the basis of issuing senior unsecured </w:t>
            </w:r>
            <w:proofErr w:type="gramStart"/>
            <w:r>
              <w:rPr>
                <w:rFonts w:ascii="Arial" w:hAnsi="Arial" w:cs="Arial"/>
              </w:rPr>
              <w:t>debt;</w:t>
            </w:r>
            <w:proofErr w:type="gramEnd"/>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 xml:space="preserve">a </w:t>
            </w:r>
            <w:proofErr w:type="gramStart"/>
            <w:r>
              <w:rPr>
                <w:rFonts w:ascii="Arial" w:hAnsi="Arial" w:cs="Arial"/>
              </w:rPr>
              <w:t>short term</w:t>
            </w:r>
            <w:proofErr w:type="gramEnd"/>
            <w:r>
              <w:rPr>
                <w:rFonts w:ascii="Arial" w:hAnsi="Arial" w:cs="Arial"/>
              </w:rPr>
              <w:t xml:space="preserve"> rating by Standard and Poor’s or Moody’s which correlates to a </w:t>
            </w:r>
            <w:proofErr w:type="gramStart"/>
            <w:r>
              <w:rPr>
                <w:rFonts w:ascii="Arial" w:hAnsi="Arial" w:cs="Arial"/>
              </w:rPr>
              <w:t>long term</w:t>
            </w:r>
            <w:proofErr w:type="gramEnd"/>
            <w:r>
              <w:rPr>
                <w:rFonts w:ascii="Arial" w:hAnsi="Arial" w:cs="Arial"/>
              </w:rPr>
              <w:t xml:space="preserve"> rating of A- and A3 respectively; or</w:t>
            </w:r>
          </w:p>
          <w:p w14:paraId="5B42F793" w14:textId="167E3742" w:rsidR="006E7788" w:rsidRDefault="4B9E9046" w:rsidP="006E7788">
            <w:pPr>
              <w:pStyle w:val="BodyTextIndent"/>
              <w:tabs>
                <w:tab w:val="left" w:pos="425"/>
              </w:tabs>
              <w:ind w:left="425" w:hanging="425"/>
              <w:jc w:val="both"/>
              <w:rPr>
                <w:rFonts w:ascii="Arial" w:hAnsi="Arial" w:cs="Arial"/>
              </w:rPr>
            </w:pPr>
            <w:r w:rsidRPr="5659255A">
              <w:rPr>
                <w:rFonts w:ascii="Arial" w:hAnsi="Arial" w:cs="Arial"/>
              </w:rPr>
              <w:t>(d)</w:t>
            </w:r>
            <w:r w:rsidR="006E7788">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w:t>
            </w:r>
            <w:proofErr w:type="gramStart"/>
            <w:r w:rsidRPr="5659255A">
              <w:rPr>
                <w:rFonts w:ascii="Arial" w:hAnsi="Arial" w:cs="Arial"/>
              </w:rPr>
              <w:t>1989  requires</w:t>
            </w:r>
            <w:proofErr w:type="gramEnd"/>
            <w:r w:rsidRPr="5659255A">
              <w:rPr>
                <w:rFonts w:ascii="Arial" w:hAnsi="Arial" w:cs="Arial"/>
              </w:rPr>
              <w:t xml:space="preserve"> that User to maintain a credit rating, the credit rating defined in that </w:t>
            </w:r>
            <w:r w:rsidRPr="5659255A">
              <w:rPr>
                <w:rFonts w:ascii="Arial" w:hAnsi="Arial" w:cs="Arial"/>
                <w:b/>
                <w:bCs/>
              </w:rPr>
              <w:t>User’s Licence</w:t>
            </w:r>
            <w:bookmarkStart w:id="183" w:name="_BPDCD_184"/>
            <w:r w:rsidRPr="5659255A">
              <w:rPr>
                <w:rFonts w:ascii="Arial" w:hAnsi="Arial" w:cs="Arial"/>
              </w:rPr>
              <w:t>;</w:t>
            </w:r>
            <w:bookmarkEnd w:id="183"/>
          </w:p>
        </w:tc>
      </w:tr>
      <w:tr w:rsidR="006E7788" w14:paraId="47332BF2" w14:textId="77777777" w:rsidTr="00123BEA">
        <w:trPr>
          <w:gridAfter w:val="1"/>
          <w:wAfter w:w="29" w:type="dxa"/>
        </w:trPr>
        <w:tc>
          <w:tcPr>
            <w:tcW w:w="2695" w:type="dxa"/>
          </w:tcPr>
          <w:p w14:paraId="09B1532D" w14:textId="77777777" w:rsidR="006E7788" w:rsidRDefault="006E7788" w:rsidP="006E7788">
            <w:pPr>
              <w:spacing w:after="240"/>
              <w:rPr>
                <w:rFonts w:ascii="Arial" w:hAnsi="Arial" w:cs="Arial"/>
                <w:b/>
                <w:bCs/>
              </w:rPr>
            </w:pPr>
            <w:r>
              <w:rPr>
                <w:rFonts w:ascii="Arial" w:hAnsi="Arial" w:cs="Arial"/>
                <w:b/>
                <w:bCs/>
              </w:rPr>
              <w:lastRenderedPageBreak/>
              <w:t xml:space="preserve"> "The Company’s Engineering Charges"</w:t>
            </w:r>
          </w:p>
        </w:tc>
        <w:tc>
          <w:tcPr>
            <w:tcW w:w="762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123BEA">
        <w:trPr>
          <w:gridAfter w:val="1"/>
          <w:wAfter w:w="29" w:type="dxa"/>
        </w:trPr>
        <w:tc>
          <w:tcPr>
            <w:tcW w:w="2695" w:type="dxa"/>
            <w:shd w:val="clear" w:color="auto" w:fill="auto"/>
          </w:tcPr>
          <w:p w14:paraId="1129BCC2" w14:textId="74BB3E87" w:rsidR="006E7788" w:rsidRPr="00530856" w:rsidRDefault="006E7788" w:rsidP="006E7788">
            <w:pPr>
              <w:spacing w:after="240"/>
              <w:rPr>
                <w:rFonts w:ascii="Arial" w:hAnsi="Arial" w:cs="Arial"/>
                <w:b/>
                <w:bCs/>
              </w:rPr>
            </w:pPr>
            <w:bookmarkStart w:id="184" w:name="_BPDCI_185"/>
            <w:r w:rsidRPr="00530856">
              <w:rPr>
                <w:rFonts w:ascii="Arial" w:hAnsi="Arial" w:cs="Arial"/>
                <w:b/>
                <w:bCs/>
              </w:rPr>
              <w:t>"The Company Prescribed Level"</w:t>
            </w:r>
            <w:bookmarkEnd w:id="184"/>
          </w:p>
        </w:tc>
        <w:tc>
          <w:tcPr>
            <w:tcW w:w="7625" w:type="dxa"/>
            <w:shd w:val="clear" w:color="auto" w:fill="auto"/>
          </w:tcPr>
          <w:p w14:paraId="093B09CA" w14:textId="77777777" w:rsidR="006E7788" w:rsidRPr="00530856" w:rsidRDefault="006E7788" w:rsidP="006E7788">
            <w:pPr>
              <w:spacing w:after="240"/>
              <w:jc w:val="both"/>
              <w:rPr>
                <w:rFonts w:ascii="Arial" w:hAnsi="Arial" w:cs="Arial"/>
              </w:rPr>
            </w:pPr>
            <w:bookmarkStart w:id="185" w:name="_BPDCI_186"/>
            <w:r w:rsidRPr="00530856">
              <w:rPr>
                <w:rFonts w:ascii="Arial" w:hAnsi="Arial" w:cs="Arial"/>
              </w:rPr>
              <w:t xml:space="preserve">the forecast value of the regulatory asset value of </w:t>
            </w:r>
            <w:bookmarkStart w:id="186" w:name="_BPDCI_187"/>
            <w:bookmarkEnd w:id="185"/>
            <w:r>
              <w:rPr>
                <w:rFonts w:ascii="Arial" w:hAnsi="Arial" w:cs="Arial"/>
                <w:b/>
                <w:bCs/>
              </w:rPr>
              <w:t>NGET</w:t>
            </w:r>
            <w:r w:rsidRPr="00530856">
              <w:rPr>
                <w:rFonts w:ascii="Arial" w:hAnsi="Arial" w:cs="Arial"/>
              </w:rPr>
              <w:t xml:space="preserve"> </w:t>
            </w:r>
            <w:bookmarkStart w:id="187" w:name="_BPDCI_188"/>
            <w:bookmarkEnd w:id="186"/>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188" w:name="_BPDCI_189"/>
            <w:bookmarkEnd w:id="187"/>
            <w:r w:rsidRPr="00530856">
              <w:rPr>
                <w:rFonts w:ascii="Arial" w:hAnsi="Arial" w:cs="Arial"/>
              </w:rPr>
              <w:t xml:space="preserve">The Company </w:t>
            </w:r>
            <w:bookmarkStart w:id="189" w:name="_BPDCI_190"/>
            <w:bookmarkEnd w:id="188"/>
            <w:r w:rsidRPr="00530856">
              <w:rPr>
                <w:rFonts w:ascii="Arial" w:hAnsi="Arial" w:cs="Arial"/>
              </w:rPr>
              <w:t xml:space="preserve">– Transmission Owner Final Proposals" such values to be published on </w:t>
            </w:r>
            <w:bookmarkStart w:id="190" w:name="_BPDCI_191"/>
            <w:bookmarkEnd w:id="189"/>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91" w:name="_BPDCI_192"/>
            <w:bookmarkEnd w:id="190"/>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91"/>
          </w:p>
        </w:tc>
      </w:tr>
      <w:tr w:rsidR="006E7788" w14:paraId="33CB6FAE" w14:textId="77777777" w:rsidTr="00123BEA">
        <w:trPr>
          <w:gridAfter w:val="1"/>
          <w:wAfter w:w="29" w:type="dxa"/>
        </w:trPr>
        <w:tc>
          <w:tcPr>
            <w:tcW w:w="269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762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123BEA">
        <w:trPr>
          <w:gridAfter w:val="1"/>
          <w:wAfter w:w="29" w:type="dxa"/>
        </w:trPr>
        <w:tc>
          <w:tcPr>
            <w:tcW w:w="269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123BEA">
        <w:trPr>
          <w:gridAfter w:val="1"/>
          <w:wAfter w:w="29" w:type="dxa"/>
        </w:trPr>
        <w:tc>
          <w:tcPr>
            <w:tcW w:w="269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762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123BEA">
        <w:trPr>
          <w:gridAfter w:val="1"/>
          <w:wAfter w:w="29" w:type="dxa"/>
        </w:trPr>
        <w:tc>
          <w:tcPr>
            <w:tcW w:w="269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123BEA">
        <w:trPr>
          <w:gridAfter w:val="1"/>
          <w:wAfter w:w="29" w:type="dxa"/>
        </w:trPr>
        <w:tc>
          <w:tcPr>
            <w:tcW w:w="269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123BEA">
        <w:trPr>
          <w:gridAfter w:val="1"/>
          <w:wAfter w:w="29" w:type="dxa"/>
        </w:trPr>
        <w:tc>
          <w:tcPr>
            <w:tcW w:w="269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762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123BEA">
        <w:trPr>
          <w:gridAfter w:val="1"/>
          <w:wAfter w:w="29" w:type="dxa"/>
        </w:trPr>
        <w:tc>
          <w:tcPr>
            <w:tcW w:w="269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762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123BEA">
        <w:trPr>
          <w:gridAfter w:val="1"/>
          <w:wAfter w:w="29" w:type="dxa"/>
        </w:trPr>
        <w:tc>
          <w:tcPr>
            <w:tcW w:w="269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762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123BEA">
        <w:trPr>
          <w:gridAfter w:val="1"/>
          <w:wAfter w:w="29" w:type="dxa"/>
        </w:trPr>
        <w:tc>
          <w:tcPr>
            <w:tcW w:w="269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762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123BEA">
        <w:trPr>
          <w:gridAfter w:val="1"/>
          <w:wAfter w:w="29" w:type="dxa"/>
        </w:trPr>
        <w:tc>
          <w:tcPr>
            <w:tcW w:w="269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762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w:t>
            </w:r>
            <w:proofErr w:type="gramStart"/>
            <w:r>
              <w:rPr>
                <w:rFonts w:ascii="Arial" w:hAnsi="Arial" w:cs="Arial"/>
              </w:rPr>
              <w:t>equipment,  whether</w:t>
            </w:r>
            <w:proofErr w:type="gramEnd"/>
            <w:r>
              <w:rPr>
                <w:rFonts w:ascii="Arial" w:hAnsi="Arial" w:cs="Arial"/>
              </w:rPr>
              <w:t xml:space="preserve"> defined or not, that the associated term is to be read as being part </w:t>
            </w:r>
            <w:r>
              <w:rPr>
                <w:rFonts w:ascii="Arial" w:hAnsi="Arial" w:cs="Arial"/>
              </w:rPr>
              <w:lastRenderedPageBreak/>
              <w:t xml:space="preserve">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123BEA">
        <w:trPr>
          <w:gridAfter w:val="1"/>
          <w:wAfter w:w="29" w:type="dxa"/>
        </w:trPr>
        <w:tc>
          <w:tcPr>
            <w:tcW w:w="2695" w:type="dxa"/>
          </w:tcPr>
          <w:p w14:paraId="3924031F" w14:textId="77777777" w:rsidR="006E7788" w:rsidRDefault="006E7788" w:rsidP="006E7788">
            <w:pPr>
              <w:pStyle w:val="BodyText"/>
              <w:rPr>
                <w:rFonts w:ascii="Arial" w:hAnsi="Arial" w:cs="Arial"/>
                <w:b/>
                <w:bCs/>
              </w:rPr>
            </w:pPr>
            <w:r>
              <w:rPr>
                <w:rFonts w:ascii="Arial" w:hAnsi="Arial" w:cs="Arial"/>
                <w:b/>
                <w:bCs/>
              </w:rPr>
              <w:lastRenderedPageBreak/>
              <w:t>"Transmission Business"</w:t>
            </w:r>
          </w:p>
        </w:tc>
        <w:tc>
          <w:tcPr>
            <w:tcW w:w="762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123BEA">
        <w:trPr>
          <w:gridAfter w:val="1"/>
          <w:wAfter w:w="29" w:type="dxa"/>
        </w:trPr>
        <w:tc>
          <w:tcPr>
            <w:tcW w:w="269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123BEA">
        <w:trPr>
          <w:gridAfter w:val="1"/>
          <w:wAfter w:w="29" w:type="dxa"/>
        </w:trPr>
        <w:tc>
          <w:tcPr>
            <w:tcW w:w="269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762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123BEA">
        <w:trPr>
          <w:gridAfter w:val="1"/>
          <w:wAfter w:w="29" w:type="dxa"/>
        </w:trPr>
        <w:tc>
          <w:tcPr>
            <w:tcW w:w="269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762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w:t>
            </w:r>
            <w:proofErr w:type="gramStart"/>
            <w:r>
              <w:rPr>
                <w:rFonts w:ascii="Arial" w:hAnsi="Arial" w:cs="Arial"/>
              </w:rPr>
              <w:t xml:space="preserve">particular </w:t>
            </w:r>
            <w:r>
              <w:rPr>
                <w:rFonts w:ascii="Arial" w:hAnsi="Arial" w:cs="Arial"/>
                <w:b/>
              </w:rPr>
              <w:t>Connection</w:t>
            </w:r>
            <w:proofErr w:type="gramEnd"/>
            <w:r>
              <w:rPr>
                <w:rFonts w:ascii="Arial" w:hAnsi="Arial" w:cs="Arial"/>
                <w:b/>
              </w:rPr>
              <w:t xml:space="preserve">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123BEA">
        <w:trPr>
          <w:gridAfter w:val="1"/>
          <w:wAfter w:w="29" w:type="dxa"/>
        </w:trPr>
        <w:tc>
          <w:tcPr>
            <w:tcW w:w="269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762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123BEA">
        <w:trPr>
          <w:gridAfter w:val="1"/>
          <w:wAfter w:w="29" w:type="dxa"/>
        </w:trPr>
        <w:tc>
          <w:tcPr>
            <w:tcW w:w="269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762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123BEA">
        <w:trPr>
          <w:gridAfter w:val="1"/>
          <w:wAfter w:w="29" w:type="dxa"/>
        </w:trPr>
        <w:tc>
          <w:tcPr>
            <w:tcW w:w="269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123BEA">
        <w:trPr>
          <w:gridAfter w:val="1"/>
          <w:wAfter w:w="29" w:type="dxa"/>
        </w:trPr>
        <w:tc>
          <w:tcPr>
            <w:tcW w:w="269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lastRenderedPageBreak/>
              <w:t>“Transmission Impact Assessment”</w:t>
            </w:r>
          </w:p>
        </w:tc>
        <w:tc>
          <w:tcPr>
            <w:tcW w:w="762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lastRenderedPageBreak/>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 xml:space="preserve">Bilateral Embedded Generation </w:t>
            </w:r>
            <w:proofErr w:type="gramStart"/>
            <w:r w:rsidRPr="009E79CD">
              <w:rPr>
                <w:rFonts w:ascii="Arial" w:hAnsi="Arial" w:cs="Arial"/>
                <w:b/>
              </w:rPr>
              <w:t>Agreement</w:t>
            </w:r>
            <w:r w:rsidRPr="009E79CD">
              <w:rPr>
                <w:rFonts w:ascii="Arial" w:hAnsi="Arial" w:cs="Arial"/>
              </w:rPr>
              <w:t>;</w:t>
            </w:r>
            <w:proofErr w:type="gramEnd"/>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123BEA">
        <w:trPr>
          <w:gridAfter w:val="1"/>
          <w:wAfter w:w="29" w:type="dxa"/>
        </w:trPr>
        <w:tc>
          <w:tcPr>
            <w:tcW w:w="269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762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proofErr w:type="gramStart"/>
            <w:r>
              <w:rPr>
                <w:rFonts w:ascii="Arial" w:hAnsi="Arial"/>
                <w:b/>
                <w:bCs/>
              </w:rPr>
              <w:t>Onshore  Transmission</w:t>
            </w:r>
            <w:proofErr w:type="gramEnd"/>
            <w:r>
              <w:rPr>
                <w:rFonts w:ascii="Arial" w:hAnsi="Arial"/>
                <w:b/>
                <w:bCs/>
              </w:rPr>
              <w:t xml:space="preserve"> </w:t>
            </w:r>
            <w:proofErr w:type="gramStart"/>
            <w:r>
              <w:rPr>
                <w:rFonts w:ascii="Arial" w:hAnsi="Arial"/>
                <w:b/>
                <w:bCs/>
              </w:rPr>
              <w:t xml:space="preserve">System  </w:t>
            </w:r>
            <w:r>
              <w:rPr>
                <w:rFonts w:ascii="Arial" w:hAnsi="Arial"/>
              </w:rPr>
              <w:t>as</w:t>
            </w:r>
            <w:proofErr w:type="gramEnd"/>
            <w:r>
              <w:rPr>
                <w:rFonts w:ascii="Arial" w:hAnsi="Arial"/>
              </w:rPr>
              <w:t xml:space="preserve"> set out in the </w:t>
            </w:r>
            <w:r>
              <w:rPr>
                <w:rFonts w:ascii="Arial" w:hAnsi="Arial"/>
                <w:b/>
                <w:bCs/>
              </w:rPr>
              <w:t>Offshore Works Assumptions</w:t>
            </w:r>
            <w:r>
              <w:rPr>
                <w:rFonts w:ascii="Arial" w:hAnsi="Arial"/>
              </w:rPr>
              <w:t>.</w:t>
            </w:r>
          </w:p>
        </w:tc>
      </w:tr>
      <w:tr w:rsidR="006E7788" w14:paraId="2075A67D" w14:textId="77777777" w:rsidTr="00123BEA">
        <w:trPr>
          <w:gridAfter w:val="1"/>
          <w:wAfter w:w="29" w:type="dxa"/>
        </w:trPr>
        <w:tc>
          <w:tcPr>
            <w:tcW w:w="269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762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08F755CF" w14:textId="77777777" w:rsidTr="00123BEA">
        <w:trPr>
          <w:gridAfter w:val="1"/>
          <w:wAfter w:w="29" w:type="dxa"/>
        </w:trPr>
        <w:tc>
          <w:tcPr>
            <w:tcW w:w="2695" w:type="dxa"/>
          </w:tcPr>
          <w:p w14:paraId="0ABB0C21" w14:textId="394F703E" w:rsidR="006E7788" w:rsidRDefault="4B9E9046" w:rsidP="006E7788">
            <w:pPr>
              <w:pStyle w:val="BodyText"/>
              <w:rPr>
                <w:rFonts w:ascii="Arial" w:hAnsi="Arial" w:cs="Arial"/>
                <w:b/>
                <w:bCs/>
              </w:rPr>
            </w:pPr>
            <w:r w:rsidRPr="5659255A">
              <w:rPr>
                <w:rFonts w:ascii="Arial" w:hAnsi="Arial" w:cs="Arial"/>
                <w:b/>
                <w:bCs/>
              </w:rPr>
              <w:t>“Transmission Licence</w:t>
            </w:r>
            <w:r w:rsidR="2752EB9E" w:rsidRPr="5659255A">
              <w:rPr>
                <w:rFonts w:ascii="Arial" w:hAnsi="Arial" w:cs="Arial"/>
                <w:b/>
                <w:bCs/>
              </w:rPr>
              <w:t>(</w:t>
            </w:r>
            <w:r w:rsidRPr="5659255A">
              <w:rPr>
                <w:rFonts w:ascii="Arial" w:hAnsi="Arial" w:cs="Arial"/>
                <w:b/>
                <w:bCs/>
              </w:rPr>
              <w:t>s</w:t>
            </w:r>
            <w:r w:rsidR="546FEFAF" w:rsidRPr="5659255A">
              <w:rPr>
                <w:rFonts w:ascii="Arial" w:hAnsi="Arial" w:cs="Arial"/>
                <w:b/>
                <w:bCs/>
              </w:rPr>
              <w:t>)</w:t>
            </w:r>
            <w:r w:rsidRPr="5659255A">
              <w:rPr>
                <w:rFonts w:ascii="Arial" w:hAnsi="Arial" w:cs="Arial"/>
                <w:b/>
                <w:bCs/>
              </w:rPr>
              <w:t>”</w:t>
            </w:r>
          </w:p>
        </w:tc>
        <w:tc>
          <w:tcPr>
            <w:tcW w:w="7625" w:type="dxa"/>
          </w:tcPr>
          <w:p w14:paraId="44CD09A2" w14:textId="1A1ECE0B" w:rsidR="006E7788" w:rsidRDefault="4B9E9046" w:rsidP="006E7788">
            <w:pPr>
              <w:pStyle w:val="BodyText"/>
              <w:jc w:val="both"/>
              <w:rPr>
                <w:rFonts w:ascii="Arial" w:hAnsi="Arial" w:cs="Arial"/>
              </w:rPr>
            </w:pPr>
            <w:r w:rsidRPr="5659255A">
              <w:rPr>
                <w:rFonts w:ascii="Arial" w:hAnsi="Arial" w:cs="Arial"/>
              </w:rPr>
              <w:t>the transmission licence</w:t>
            </w:r>
            <w:r w:rsidR="1CAD2154" w:rsidRPr="5659255A">
              <w:rPr>
                <w:rFonts w:ascii="Arial" w:hAnsi="Arial" w:cs="Arial"/>
              </w:rPr>
              <w:t xml:space="preserve"> or licences</w:t>
            </w:r>
            <w:r w:rsidRPr="5659255A">
              <w:rPr>
                <w:rFonts w:ascii="Arial" w:hAnsi="Arial" w:cs="Arial"/>
              </w:rPr>
              <w:t xml:space="preserve"> granted</w:t>
            </w:r>
            <w:r w:rsidR="233DB1C0" w:rsidRPr="5659255A">
              <w:rPr>
                <w:rFonts w:ascii="Arial" w:hAnsi="Arial" w:cs="Arial"/>
              </w:rPr>
              <w:t xml:space="preserve"> to one or </w:t>
            </w:r>
            <w:proofErr w:type="gramStart"/>
            <w:r w:rsidR="233DB1C0" w:rsidRPr="5659255A">
              <w:rPr>
                <w:rFonts w:ascii="Arial" w:hAnsi="Arial" w:cs="Arial"/>
              </w:rPr>
              <w:t>all of</w:t>
            </w:r>
            <w:proofErr w:type="gramEnd"/>
            <w:r w:rsidR="233DB1C0" w:rsidRPr="5659255A">
              <w:rPr>
                <w:rFonts w:ascii="Arial" w:hAnsi="Arial" w:cs="Arial"/>
              </w:rPr>
              <w:t xml:space="preserve"> the </w:t>
            </w:r>
            <w:r w:rsidR="00E71F92" w:rsidRPr="5659255A">
              <w:rPr>
                <w:rFonts w:ascii="Arial" w:hAnsi="Arial" w:cs="Arial"/>
              </w:rPr>
              <w:t>Licensees</w:t>
            </w:r>
            <w:r w:rsidR="233DB1C0" w:rsidRPr="5659255A">
              <w:rPr>
                <w:rFonts w:ascii="Arial" w:hAnsi="Arial" w:cs="Arial"/>
              </w:rPr>
              <w:t>:</w:t>
            </w:r>
            <w:r w:rsidRPr="5659255A">
              <w:rPr>
                <w:rFonts w:ascii="Arial" w:hAnsi="Arial" w:cs="Arial"/>
              </w:rPr>
              <w:t xml:space="preserve">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007506DF">
              <w:rPr>
                <w:rFonts w:ascii="Arial" w:hAnsi="Arial" w:cs="Arial"/>
                <w:b/>
                <w:bCs/>
              </w:rPr>
              <w:t xml:space="preserve">, </w:t>
            </w:r>
            <w:r w:rsidR="007506DF" w:rsidRPr="00FF4ED6">
              <w:rPr>
                <w:rFonts w:ascii="Arial" w:hAnsi="Arial" w:cs="Arial"/>
              </w:rPr>
              <w:t>any</w:t>
            </w:r>
            <w:r w:rsidR="007506DF">
              <w:rPr>
                <w:rFonts w:ascii="Arial" w:hAnsi="Arial" w:cs="Arial"/>
                <w:b/>
                <w:bCs/>
              </w:rPr>
              <w:t xml:space="preserve"> Competiti</w:t>
            </w:r>
            <w:r w:rsidR="006C3233">
              <w:rPr>
                <w:rFonts w:ascii="Arial" w:hAnsi="Arial" w:cs="Arial"/>
                <w:b/>
                <w:bCs/>
              </w:rPr>
              <w:t>vely Appointed Transmission Owner</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 xml:space="preserve">under </w:t>
            </w:r>
            <w:r w:rsidR="16D325F3" w:rsidRPr="5659255A">
              <w:rPr>
                <w:rFonts w:ascii="Arial" w:hAnsi="Arial" w:cs="Arial"/>
              </w:rPr>
              <w:t>section 6(1)(b) of</w:t>
            </w:r>
            <w:r w:rsidRPr="5659255A">
              <w:rPr>
                <w:rFonts w:ascii="Arial" w:hAnsi="Arial" w:cs="Arial"/>
              </w:rPr>
              <w:t xml:space="preserve"> Act</w:t>
            </w:r>
            <w:r w:rsidR="66396969" w:rsidRPr="5659255A">
              <w:rPr>
                <w:rFonts w:ascii="Arial" w:hAnsi="Arial" w:cs="Arial"/>
              </w:rPr>
              <w:t>.</w:t>
            </w:r>
            <w:r w:rsidR="003E5B33">
              <w:rPr>
                <w:rFonts w:ascii="Arial" w:hAnsi="Arial" w:cs="Arial"/>
              </w:rPr>
              <w:t xml:space="preserve"> </w:t>
            </w:r>
            <w:r w:rsidR="64F916A8" w:rsidRPr="5659255A">
              <w:rPr>
                <w:rFonts w:ascii="Arial" w:hAnsi="Arial" w:cs="Arial"/>
              </w:rPr>
              <w:t>R</w:t>
            </w:r>
            <w:r w:rsidRPr="5659255A">
              <w:rPr>
                <w:rFonts w:ascii="Arial" w:hAnsi="Arial" w:cs="Arial"/>
              </w:rPr>
              <w:t xml:space="preserve">eferences to “transmission licensee” and “transmission licensees” will be construed in the </w:t>
            </w:r>
            <w:proofErr w:type="gramStart"/>
            <w:r w:rsidRPr="5659255A">
              <w:rPr>
                <w:rFonts w:ascii="Arial" w:hAnsi="Arial" w:cs="Arial"/>
              </w:rPr>
              <w:t>CUSC accordingly;</w:t>
            </w:r>
            <w:proofErr w:type="gramEnd"/>
            <w:r w:rsidRPr="5659255A">
              <w:rPr>
                <w:rFonts w:ascii="Arial" w:hAnsi="Arial" w:cs="Arial"/>
              </w:rPr>
              <w:t xml:space="preserve"> </w:t>
            </w:r>
          </w:p>
        </w:tc>
      </w:tr>
      <w:tr w:rsidR="006E7788" w14:paraId="2C251512" w14:textId="77777777" w:rsidTr="00123BEA">
        <w:trPr>
          <w:gridAfter w:val="1"/>
          <w:wAfter w:w="29" w:type="dxa"/>
        </w:trPr>
        <w:tc>
          <w:tcPr>
            <w:tcW w:w="269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123BEA">
        <w:trPr>
          <w:gridAfter w:val="1"/>
          <w:wAfter w:w="29" w:type="dxa"/>
        </w:trPr>
        <w:tc>
          <w:tcPr>
            <w:tcW w:w="269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w:t>
            </w:r>
            <w:proofErr w:type="gramStart"/>
            <w:r w:rsidRPr="008E5C4D">
              <w:rPr>
                <w:rFonts w:ascii="Arial" w:hAnsi="Arial"/>
                <w:b w:val="0"/>
              </w:rPr>
              <w:t>particular Connection</w:t>
            </w:r>
            <w:proofErr w:type="gramEnd"/>
            <w:r w:rsidRPr="008E5C4D">
              <w:rPr>
                <w:rFonts w:ascii="Arial" w:hAnsi="Arial"/>
                <w:b w:val="0"/>
              </w:rPr>
              <w:t xml:space="preserve">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123BEA">
        <w:trPr>
          <w:gridAfter w:val="1"/>
          <w:wAfter w:w="29" w:type="dxa"/>
        </w:trPr>
        <w:tc>
          <w:tcPr>
            <w:tcW w:w="269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123BEA">
        <w:trPr>
          <w:gridAfter w:val="1"/>
          <w:wAfter w:w="29" w:type="dxa"/>
        </w:trPr>
        <w:tc>
          <w:tcPr>
            <w:tcW w:w="269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proofErr w:type="gramStart"/>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w:t>
            </w:r>
            <w:proofErr w:type="gramEnd"/>
            <w:r w:rsidR="005A3444" w:rsidRPr="005A3444">
              <w:rPr>
                <w:rFonts w:ascii="Arial" w:hAnsi="Arial" w:cs="Arial"/>
                <w:b/>
                <w:bCs/>
              </w:rPr>
              <w:t xml:space="preserve"> Supply</w:t>
            </w:r>
          </w:p>
        </w:tc>
      </w:tr>
      <w:tr w:rsidR="006E7788" w14:paraId="75BF1CE0" w14:textId="77777777" w:rsidTr="00123BEA">
        <w:trPr>
          <w:gridAfter w:val="1"/>
          <w:wAfter w:w="29" w:type="dxa"/>
        </w:trPr>
        <w:tc>
          <w:tcPr>
            <w:tcW w:w="269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123BEA">
        <w:trPr>
          <w:gridAfter w:val="1"/>
          <w:wAfter w:w="29" w:type="dxa"/>
        </w:trPr>
        <w:tc>
          <w:tcPr>
            <w:tcW w:w="269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123BEA">
        <w:tblPrEx>
          <w:tblCellMar>
            <w:left w:w="108" w:type="dxa"/>
            <w:right w:w="108" w:type="dxa"/>
          </w:tblCellMar>
        </w:tblPrEx>
        <w:trPr>
          <w:gridAfter w:val="1"/>
          <w:wAfter w:w="29" w:type="dxa"/>
        </w:trPr>
        <w:tc>
          <w:tcPr>
            <w:tcW w:w="269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762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123BEA">
        <w:tblPrEx>
          <w:tblCellMar>
            <w:left w:w="108" w:type="dxa"/>
            <w:right w:w="108" w:type="dxa"/>
          </w:tblCellMar>
        </w:tblPrEx>
        <w:trPr>
          <w:gridAfter w:val="1"/>
          <w:wAfter w:w="29" w:type="dxa"/>
        </w:trPr>
        <w:tc>
          <w:tcPr>
            <w:tcW w:w="2695" w:type="dxa"/>
          </w:tcPr>
          <w:p w14:paraId="7A5619BE" w14:textId="1AE3DA2A" w:rsidR="009F7A98" w:rsidRPr="009F7A98" w:rsidRDefault="00A30610" w:rsidP="006E7788">
            <w:pPr>
              <w:pStyle w:val="BodyText"/>
              <w:rPr>
                <w:rFonts w:ascii="Arial" w:hAnsi="Arial" w:cs="Arial"/>
                <w:b/>
                <w:bCs/>
              </w:rPr>
            </w:pPr>
            <w:r>
              <w:rPr>
                <w:rFonts w:ascii="Arial" w:hAnsi="Arial" w:cs="Arial"/>
                <w:b/>
              </w:rPr>
              <w:lastRenderedPageBreak/>
              <w:t>“</w:t>
            </w:r>
            <w:r w:rsidR="009F7A98" w:rsidRPr="002573C0">
              <w:rPr>
                <w:rFonts w:ascii="Arial" w:hAnsi="Arial" w:cs="Arial"/>
                <w:b/>
              </w:rPr>
              <w:t>Transmission Owner Price Index (TOPI)</w:t>
            </w:r>
            <w:r>
              <w:rPr>
                <w:rFonts w:ascii="Arial" w:hAnsi="Arial" w:cs="Arial"/>
                <w:b/>
              </w:rPr>
              <w:t>”</w:t>
            </w:r>
          </w:p>
        </w:tc>
        <w:tc>
          <w:tcPr>
            <w:tcW w:w="762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123BEA">
        <w:tblPrEx>
          <w:tblCellMar>
            <w:left w:w="108" w:type="dxa"/>
            <w:right w:w="108" w:type="dxa"/>
          </w:tblCellMar>
        </w:tblPrEx>
        <w:trPr>
          <w:gridAfter w:val="1"/>
          <w:wAfter w:w="29" w:type="dxa"/>
        </w:trPr>
        <w:tc>
          <w:tcPr>
            <w:tcW w:w="269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123BEA">
        <w:trPr>
          <w:gridAfter w:val="1"/>
          <w:wAfter w:w="29" w:type="dxa"/>
        </w:trPr>
        <w:tc>
          <w:tcPr>
            <w:tcW w:w="269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123BEA">
        <w:trPr>
          <w:gridAfter w:val="1"/>
          <w:wAfter w:w="29" w:type="dxa"/>
        </w:trPr>
        <w:tc>
          <w:tcPr>
            <w:tcW w:w="269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123BEA">
        <w:trPr>
          <w:gridAfter w:val="1"/>
          <w:wAfter w:w="29" w:type="dxa"/>
        </w:trPr>
        <w:tc>
          <w:tcPr>
            <w:tcW w:w="269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123BEA">
        <w:trPr>
          <w:gridAfter w:val="1"/>
          <w:wAfter w:w="29" w:type="dxa"/>
        </w:trPr>
        <w:tc>
          <w:tcPr>
            <w:tcW w:w="269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762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123BEA">
        <w:trPr>
          <w:gridAfter w:val="1"/>
          <w:wAfter w:w="29" w:type="dxa"/>
        </w:trPr>
        <w:tc>
          <w:tcPr>
            <w:tcW w:w="269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762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123BEA">
        <w:trPr>
          <w:gridAfter w:val="1"/>
          <w:wAfter w:w="29" w:type="dxa"/>
        </w:trPr>
        <w:tc>
          <w:tcPr>
            <w:tcW w:w="269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762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w:t>
            </w:r>
            <w:proofErr w:type="gramStart"/>
            <w:r>
              <w:rPr>
                <w:rFonts w:ascii="Arial" w:hAnsi="Arial" w:cs="Arial"/>
              </w:rPr>
              <w:t>in to</w:t>
            </w:r>
            <w:proofErr w:type="gramEnd"/>
            <w:r>
              <w:rPr>
                <w:rFonts w:ascii="Arial" w:hAnsi="Arial" w:cs="Arial"/>
              </w:rPr>
              <w:t xml:space="preserve"> the relevant </w:t>
            </w:r>
            <w:r>
              <w:rPr>
                <w:rFonts w:ascii="Arial" w:hAnsi="Arial" w:cs="Arial"/>
                <w:b/>
              </w:rPr>
              <w:t>Construction Agreement</w:t>
            </w:r>
            <w:r>
              <w:rPr>
                <w:rFonts w:ascii="Arial" w:hAnsi="Arial" w:cs="Arial"/>
              </w:rPr>
              <w:t>;</w:t>
            </w:r>
          </w:p>
        </w:tc>
      </w:tr>
      <w:tr w:rsidR="006E7788" w14:paraId="2E1DB4D3" w14:textId="77777777" w:rsidTr="00123BEA">
        <w:trPr>
          <w:gridAfter w:val="1"/>
          <w:wAfter w:w="29" w:type="dxa"/>
        </w:trPr>
        <w:tc>
          <w:tcPr>
            <w:tcW w:w="269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762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w:t>
            </w:r>
            <w:proofErr w:type="gramStart"/>
            <w:r>
              <w:rPr>
                <w:rFonts w:ascii="Arial" w:hAnsi="Arial" w:cs="Arial"/>
              </w:rPr>
              <w:t>short hand</w:t>
            </w:r>
            <w:proofErr w:type="gramEnd"/>
            <w:r>
              <w:rPr>
                <w:rFonts w:ascii="Arial" w:hAnsi="Arial" w:cs="Arial"/>
              </w:rPr>
              <w:t xml:space="preserve">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3E5B33">
        <w:trPr>
          <w:gridAfter w:val="1"/>
          <w:wAfter w:w="29" w:type="dxa"/>
          <w:trHeight w:val="1088"/>
        </w:trPr>
        <w:tc>
          <w:tcPr>
            <w:tcW w:w="269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762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w:t>
            </w:r>
            <w:proofErr w:type="gramStart"/>
            <w:r w:rsidRPr="007454CC">
              <w:rPr>
                <w:rFonts w:ascii="Arial" w:hAnsi="Arial" w:cs="Arial"/>
                <w:szCs w:val="22"/>
              </w:rPr>
              <w:t>in  relation</w:t>
            </w:r>
            <w:proofErr w:type="gramEnd"/>
            <w:r w:rsidRPr="007454CC">
              <w:rPr>
                <w:rFonts w:ascii="Arial" w:hAnsi="Arial" w:cs="Arial"/>
                <w:szCs w:val="22"/>
              </w:rPr>
              <w:t xml:space="preserve">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 xml:space="preserve">Construction </w:t>
            </w:r>
            <w:proofErr w:type="gramStart"/>
            <w:r w:rsidRPr="007454CC">
              <w:rPr>
                <w:rFonts w:ascii="Arial" w:hAnsi="Arial" w:cs="Arial"/>
                <w:b/>
                <w:bCs/>
                <w:szCs w:val="22"/>
              </w:rPr>
              <w:t>Agreement</w:t>
            </w:r>
            <w:r w:rsidRPr="007454CC">
              <w:rPr>
                <w:rFonts w:ascii="Arial" w:hAnsi="Arial" w:cs="Arial"/>
                <w:bCs/>
                <w:szCs w:val="22"/>
              </w:rPr>
              <w:t>;</w:t>
            </w:r>
            <w:proofErr w:type="gramEnd"/>
          </w:p>
          <w:p w14:paraId="2113E1A7" w14:textId="77777777" w:rsidR="006E7788" w:rsidRPr="007454CC" w:rsidRDefault="006E7788" w:rsidP="006E7788">
            <w:pPr>
              <w:tabs>
                <w:tab w:val="left" w:pos="0"/>
              </w:tabs>
              <w:rPr>
                <w:rFonts w:ascii="Arial" w:hAnsi="Arial" w:cs="Arial"/>
                <w:bCs/>
                <w:szCs w:val="22"/>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123BEA">
        <w:trPr>
          <w:gridAfter w:val="1"/>
          <w:wAfter w:w="29" w:type="dxa"/>
        </w:trPr>
        <w:tc>
          <w:tcPr>
            <w:tcW w:w="269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762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123BEA">
        <w:trPr>
          <w:gridAfter w:val="1"/>
          <w:wAfter w:w="29" w:type="dxa"/>
        </w:trPr>
        <w:tc>
          <w:tcPr>
            <w:tcW w:w="269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762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123BEA">
        <w:trPr>
          <w:gridAfter w:val="1"/>
          <w:wAfter w:w="29" w:type="dxa"/>
        </w:trPr>
        <w:tc>
          <w:tcPr>
            <w:tcW w:w="269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762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123BEA">
        <w:trPr>
          <w:gridAfter w:val="1"/>
          <w:wAfter w:w="29" w:type="dxa"/>
        </w:trPr>
        <w:tc>
          <w:tcPr>
            <w:tcW w:w="269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762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 xml:space="preserve">Unmetered </w:t>
            </w:r>
            <w:proofErr w:type="gramStart"/>
            <w:r w:rsidRPr="00594DD2">
              <w:rPr>
                <w:rFonts w:ascii="Arial" w:hAnsi="Arial" w:cs="Arial"/>
                <w:b/>
                <w:szCs w:val="22"/>
              </w:rPr>
              <w:t>Supplies;</w:t>
            </w:r>
            <w:proofErr w:type="gramEnd"/>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123BEA">
        <w:trPr>
          <w:gridAfter w:val="1"/>
          <w:wAfter w:w="29" w:type="dxa"/>
        </w:trPr>
        <w:tc>
          <w:tcPr>
            <w:tcW w:w="269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762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lastRenderedPageBreak/>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123BEA">
        <w:trPr>
          <w:gridAfter w:val="1"/>
          <w:wAfter w:w="29" w:type="dxa"/>
        </w:trPr>
        <w:tc>
          <w:tcPr>
            <w:tcW w:w="269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762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123BEA">
        <w:trPr>
          <w:gridAfter w:val="1"/>
          <w:wAfter w:w="29" w:type="dxa"/>
        </w:trPr>
        <w:tc>
          <w:tcPr>
            <w:tcW w:w="269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762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roofErr w:type="gramStart"/>
            <w:r w:rsidRPr="007454CC">
              <w:rPr>
                <w:rFonts w:ascii="Arial" w:hAnsi="Arial" w:cs="Arial"/>
                <w:szCs w:val="22"/>
                <w:lang w:eastAsia="en-GB"/>
              </w:rPr>
              <w:t>);</w:t>
            </w:r>
            <w:proofErr w:type="gramEnd"/>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w:t>
            </w:r>
            <w:proofErr w:type="gramStart"/>
            <w:r w:rsidRPr="007454CC">
              <w:rPr>
                <w:rFonts w:ascii="Arial" w:hAnsi="Arial" w:cs="Arial"/>
                <w:szCs w:val="22"/>
                <w:lang w:eastAsia="en-GB"/>
              </w:rPr>
              <w:t>1.3;</w:t>
            </w:r>
            <w:proofErr w:type="gramEnd"/>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w:t>
            </w:r>
            <w:proofErr w:type="gramStart"/>
            <w:r w:rsidRPr="00F141DD">
              <w:rPr>
                <w:rFonts w:ascii="Arial" w:hAnsi="Arial" w:cs="Arial"/>
                <w:szCs w:val="22"/>
                <w:lang w:eastAsia="en-GB"/>
              </w:rPr>
              <w:t>1.4;</w:t>
            </w:r>
            <w:proofErr w:type="gramEnd"/>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 xml:space="preserve">Export BMU </w:t>
            </w:r>
            <w:proofErr w:type="gramStart"/>
            <w:r w:rsidRPr="007454CC">
              <w:rPr>
                <w:rFonts w:ascii="Arial,Bold" w:hAnsi="Arial,Bold" w:cs="Arial,Bold"/>
                <w:b/>
                <w:bCs/>
                <w:szCs w:val="22"/>
                <w:lang w:eastAsia="en-GB"/>
              </w:rPr>
              <w:t>Unit</w:t>
            </w:r>
            <w:r w:rsidRPr="007454CC">
              <w:rPr>
                <w:rFonts w:ascii="Arial" w:hAnsi="Arial" w:cs="Arial"/>
                <w:szCs w:val="22"/>
                <w:lang w:eastAsia="en-GB"/>
              </w:rPr>
              <w:t>;</w:t>
            </w:r>
            <w:proofErr w:type="gramEnd"/>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123BEA">
        <w:trPr>
          <w:gridAfter w:val="1"/>
          <w:wAfter w:w="29" w:type="dxa"/>
        </w:trPr>
        <w:tc>
          <w:tcPr>
            <w:tcW w:w="269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7625" w:type="dxa"/>
          </w:tcPr>
          <w:p w14:paraId="07CD44A5" w14:textId="77777777" w:rsidR="006E7788" w:rsidRDefault="006E7788" w:rsidP="006E7788">
            <w:pPr>
              <w:spacing w:after="240"/>
              <w:jc w:val="both"/>
              <w:rPr>
                <w:rFonts w:ascii="Arial" w:hAnsi="Arial" w:cs="Arial"/>
              </w:rPr>
            </w:pPr>
            <w:r>
              <w:rPr>
                <w:rFonts w:ascii="Arial" w:hAnsi="Arial" w:cs="Arial"/>
              </w:rPr>
              <w:t xml:space="preserve">as defined in section 259 of the Companies Act </w:t>
            </w:r>
            <w:proofErr w:type="gramStart"/>
            <w:r>
              <w:rPr>
                <w:rFonts w:ascii="Arial" w:hAnsi="Arial" w:cs="Arial"/>
              </w:rPr>
              <w:t>1985;</w:t>
            </w:r>
            <w:proofErr w:type="gramEnd"/>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123BEA">
        <w:trPr>
          <w:gridAfter w:val="1"/>
          <w:wAfter w:w="29" w:type="dxa"/>
        </w:trPr>
        <w:tc>
          <w:tcPr>
            <w:tcW w:w="269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762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92"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192"/>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123BEA">
        <w:trPr>
          <w:gridAfter w:val="1"/>
          <w:wAfter w:w="29" w:type="dxa"/>
        </w:trPr>
        <w:tc>
          <w:tcPr>
            <w:tcW w:w="269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93" w:name="_BPDCD_199"/>
            <w:r w:rsidRPr="00530856">
              <w:rPr>
                <w:rFonts w:ascii="Arial" w:hAnsi="Arial" w:cs="Arial"/>
                <w:color w:val="0000FF"/>
              </w:rPr>
              <w:t>;</w:t>
            </w:r>
            <w:r>
              <w:rPr>
                <w:rFonts w:ascii="Arial" w:hAnsi="Arial" w:cs="Arial"/>
                <w:color w:val="0000FF"/>
                <w:u w:val="double"/>
              </w:rPr>
              <w:t xml:space="preserve"> </w:t>
            </w:r>
            <w:bookmarkEnd w:id="193"/>
          </w:p>
        </w:tc>
      </w:tr>
      <w:tr w:rsidR="006E7788" w14:paraId="5171EDF6" w14:textId="77777777" w:rsidTr="00123BEA">
        <w:trPr>
          <w:gridAfter w:val="1"/>
          <w:wAfter w:w="29" w:type="dxa"/>
        </w:trPr>
        <w:tc>
          <w:tcPr>
            <w:tcW w:w="269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123BEA">
        <w:trPr>
          <w:gridAfter w:val="1"/>
          <w:wAfter w:w="29" w:type="dxa"/>
        </w:trPr>
        <w:tc>
          <w:tcPr>
            <w:tcW w:w="269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762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123BEA">
        <w:trPr>
          <w:gridAfter w:val="1"/>
          <w:wAfter w:w="29" w:type="dxa"/>
        </w:trPr>
        <w:tc>
          <w:tcPr>
            <w:tcW w:w="269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762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123BEA">
        <w:trPr>
          <w:gridAfter w:val="1"/>
          <w:wAfter w:w="29" w:type="dxa"/>
        </w:trPr>
        <w:tc>
          <w:tcPr>
            <w:tcW w:w="269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7625" w:type="dxa"/>
          </w:tcPr>
          <w:p w14:paraId="3033CB87" w14:textId="554F3582" w:rsidR="006E7788" w:rsidRDefault="4B9E9046" w:rsidP="006E7788">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w:t>
            </w:r>
            <w:r w:rsidR="1B0D7ECA" w:rsidRPr="5659255A">
              <w:rPr>
                <w:rFonts w:ascii="Arial" w:hAnsi="Arial" w:cs="Arial"/>
              </w:rPr>
              <w:t>c</w:t>
            </w:r>
            <w:r w:rsidRPr="5659255A">
              <w:rPr>
                <w:rFonts w:ascii="Arial" w:hAnsi="Arial" w:cs="Arial"/>
              </w:rPr>
              <w:t xml:space="preserve">ondition </w:t>
            </w:r>
            <w:r w:rsidR="33A04497" w:rsidRPr="5659255A">
              <w:rPr>
                <w:rFonts w:ascii="Arial" w:hAnsi="Arial" w:cs="Arial"/>
              </w:rPr>
              <w:t>E</w:t>
            </w:r>
            <w:proofErr w:type="gramStart"/>
            <w:r w:rsidR="33A04497" w:rsidRPr="5659255A">
              <w:rPr>
                <w:rFonts w:ascii="Arial" w:hAnsi="Arial" w:cs="Arial"/>
              </w:rPr>
              <w:t>10</w:t>
            </w:r>
            <w:r w:rsidRPr="5659255A">
              <w:rPr>
                <w:rFonts w:ascii="Arial" w:hAnsi="Arial" w:cs="Arial"/>
              </w:rPr>
              <w:t xml:space="preserve">  </w:t>
            </w:r>
            <w:r w:rsidR="10902D85" w:rsidRPr="5659255A">
              <w:rPr>
                <w:rFonts w:ascii="Arial" w:hAnsi="Arial" w:cs="Arial"/>
              </w:rPr>
              <w:t>of</w:t>
            </w:r>
            <w:proofErr w:type="gramEnd"/>
            <w:r w:rsidR="10902D85" w:rsidRPr="5659255A">
              <w:rPr>
                <w:rFonts w:ascii="Arial" w:hAnsi="Arial" w:cs="Arial"/>
              </w:rPr>
              <w:t xml:space="preserve"> the</w:t>
            </w:r>
            <w:r w:rsidRPr="5659255A">
              <w:rPr>
                <w:rFonts w:ascii="Arial" w:hAnsi="Arial" w:cs="Arial"/>
              </w:rPr>
              <w:t xml:space="preserve"> </w:t>
            </w:r>
            <w:r w:rsidR="64E63F76"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w:t>
            </w:r>
            <w:proofErr w:type="gramStart"/>
            <w:r w:rsidRPr="5659255A">
              <w:rPr>
                <w:rFonts w:ascii="Arial" w:hAnsi="Arial" w:cs="Arial"/>
              </w:rPr>
              <w:t>II  but</w:t>
            </w:r>
            <w:proofErr w:type="gramEnd"/>
            <w:r w:rsidRPr="5659255A">
              <w:rPr>
                <w:rFonts w:ascii="Arial" w:hAnsi="Arial" w:cs="Arial"/>
              </w:rPr>
              <w:t xml:space="preserve"> </w:t>
            </w:r>
            <w:r w:rsidR="742B66A9" w:rsidRPr="5659255A">
              <w:rPr>
                <w:rFonts w:ascii="Arial" w:hAnsi="Arial" w:cs="Arial"/>
              </w:rPr>
              <w:t xml:space="preserve">which </w:t>
            </w:r>
            <w:r w:rsidRPr="5659255A">
              <w:rPr>
                <w:rFonts w:ascii="Arial" w:hAnsi="Arial" w:cs="Arial"/>
              </w:rPr>
              <w:t xml:space="preserve">shall not include </w:t>
            </w:r>
            <w:r w:rsidRPr="5659255A">
              <w:rPr>
                <w:rFonts w:ascii="Arial" w:hAnsi="Arial" w:cs="Arial"/>
                <w:b/>
                <w:bCs/>
              </w:rPr>
              <w:t xml:space="preserve">Connection </w:t>
            </w:r>
            <w:proofErr w:type="gramStart"/>
            <w:r w:rsidRPr="5659255A">
              <w:rPr>
                <w:rFonts w:ascii="Arial" w:hAnsi="Arial" w:cs="Arial"/>
                <w:b/>
                <w:bCs/>
              </w:rPr>
              <w:t>Charges</w:t>
            </w:r>
            <w:r w:rsidRPr="5659255A">
              <w:rPr>
                <w:rFonts w:ascii="Arial" w:hAnsi="Arial" w:cs="Arial"/>
              </w:rPr>
              <w:t>;</w:t>
            </w:r>
            <w:proofErr w:type="gramEnd"/>
          </w:p>
        </w:tc>
      </w:tr>
      <w:tr w:rsidR="006E7788" w14:paraId="6DCB2C94" w14:textId="77777777" w:rsidTr="00123BEA">
        <w:trPr>
          <w:gridAfter w:val="1"/>
          <w:wAfter w:w="29" w:type="dxa"/>
        </w:trPr>
        <w:tc>
          <w:tcPr>
            <w:tcW w:w="269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94" w:name="_BPDCD_200"/>
            <w:r w:rsidRPr="00530856">
              <w:rPr>
                <w:rFonts w:ascii="Arial" w:hAnsi="Arial" w:cs="Arial"/>
              </w:rPr>
              <w:t>14</w:t>
            </w:r>
            <w:bookmarkEnd w:id="194"/>
            <w:r>
              <w:rPr>
                <w:rFonts w:ascii="Arial" w:hAnsi="Arial" w:cs="Arial"/>
              </w:rPr>
              <w:t>;</w:t>
            </w:r>
          </w:p>
        </w:tc>
      </w:tr>
      <w:tr w:rsidR="006E7788" w14:paraId="4F5E3755" w14:textId="77777777" w:rsidTr="00123BEA">
        <w:trPr>
          <w:gridAfter w:val="1"/>
          <w:wAfter w:w="29" w:type="dxa"/>
        </w:trPr>
        <w:tc>
          <w:tcPr>
            <w:tcW w:w="2695" w:type="dxa"/>
          </w:tcPr>
          <w:p w14:paraId="267A1FC8" w14:textId="77777777" w:rsidR="006E7788" w:rsidRDefault="006E7788" w:rsidP="006E7788">
            <w:pPr>
              <w:pStyle w:val="BodyText"/>
              <w:rPr>
                <w:rFonts w:ascii="Arial" w:hAnsi="Arial" w:cs="Arial"/>
                <w:b/>
                <w:bCs/>
              </w:rPr>
            </w:pPr>
            <w:r>
              <w:rPr>
                <w:rFonts w:ascii="Arial" w:hAnsi="Arial" w:cs="Arial"/>
                <w:b/>
                <w:bCs/>
              </w:rPr>
              <w:lastRenderedPageBreak/>
              <w:t>"Use of System Interconnector Confirmation Notice"</w:t>
            </w:r>
          </w:p>
        </w:tc>
        <w:tc>
          <w:tcPr>
            <w:tcW w:w="762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123BEA">
        <w:trPr>
          <w:gridAfter w:val="1"/>
          <w:wAfter w:w="29" w:type="dxa"/>
        </w:trPr>
        <w:tc>
          <w:tcPr>
            <w:tcW w:w="269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123BEA">
        <w:trPr>
          <w:gridAfter w:val="1"/>
          <w:wAfter w:w="29" w:type="dxa"/>
        </w:trPr>
        <w:tc>
          <w:tcPr>
            <w:tcW w:w="269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123BEA">
        <w:trPr>
          <w:gridAfter w:val="1"/>
          <w:wAfter w:w="29" w:type="dxa"/>
        </w:trPr>
        <w:tc>
          <w:tcPr>
            <w:tcW w:w="269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123BEA">
        <w:trPr>
          <w:gridAfter w:val="1"/>
          <w:wAfter w:w="29" w:type="dxa"/>
        </w:trPr>
        <w:tc>
          <w:tcPr>
            <w:tcW w:w="269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762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123BEA">
        <w:trPr>
          <w:gridAfter w:val="1"/>
          <w:wAfter w:w="29" w:type="dxa"/>
        </w:trPr>
        <w:tc>
          <w:tcPr>
            <w:tcW w:w="269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w:t>
            </w:r>
            <w:proofErr w:type="gramStart"/>
            <w:r>
              <w:rPr>
                <w:rFonts w:ascii="Arial" w:hAnsi="Arial" w:cs="Arial"/>
              </w:rPr>
              <w:t>the  use</w:t>
            </w:r>
            <w:proofErr w:type="gramEnd"/>
            <w:r>
              <w:rPr>
                <w:rFonts w:ascii="Arial" w:hAnsi="Arial" w:cs="Arial"/>
              </w:rPr>
              <w:t xml:space="preserv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123BEA">
        <w:trPr>
          <w:gridAfter w:val="1"/>
          <w:wAfter w:w="29" w:type="dxa"/>
        </w:trPr>
        <w:tc>
          <w:tcPr>
            <w:tcW w:w="269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proofErr w:type="gramStart"/>
            <w:r>
              <w:rPr>
                <w:rFonts w:ascii="Arial" w:hAnsi="Arial" w:cs="Arial"/>
                <w:b/>
              </w:rPr>
              <w:t>CUSC</w:t>
            </w:r>
            <w:r>
              <w:rPr>
                <w:rFonts w:ascii="Arial" w:hAnsi="Arial" w:cs="Arial"/>
              </w:rPr>
              <w:t>;</w:t>
            </w:r>
            <w:proofErr w:type="gramEnd"/>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123BEA">
        <w:trPr>
          <w:gridAfter w:val="1"/>
          <w:wAfter w:w="29" w:type="dxa"/>
        </w:trPr>
        <w:tc>
          <w:tcPr>
            <w:tcW w:w="269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123BEA">
        <w:trPr>
          <w:gridAfter w:val="1"/>
          <w:wAfter w:w="29" w:type="dxa"/>
        </w:trPr>
        <w:tc>
          <w:tcPr>
            <w:tcW w:w="269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762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123BEA">
        <w:trPr>
          <w:gridAfter w:val="1"/>
          <w:wAfter w:w="29" w:type="dxa"/>
        </w:trPr>
        <w:tc>
          <w:tcPr>
            <w:tcW w:w="269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proofErr w:type="gramStart"/>
            <w:r>
              <w:rPr>
                <w:rFonts w:ascii="Arial" w:hAnsi="Arial" w:cs="Arial"/>
              </w:rPr>
              <w:t>15</w:t>
            </w:r>
            <w:r w:rsidRPr="0000119F">
              <w:rPr>
                <w:rFonts w:ascii="Arial" w:hAnsi="Arial" w:cs="Arial"/>
              </w:rPr>
              <w:t>;</w:t>
            </w:r>
            <w:proofErr w:type="gramEnd"/>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123BEA">
        <w:trPr>
          <w:gridAfter w:val="1"/>
          <w:wAfter w:w="29" w:type="dxa"/>
        </w:trPr>
        <w:tc>
          <w:tcPr>
            <w:tcW w:w="2695" w:type="dxa"/>
          </w:tcPr>
          <w:p w14:paraId="12785B3E" w14:textId="1CD926E1" w:rsidR="00C86E3D" w:rsidRDefault="006E7788" w:rsidP="006E7788">
            <w:pPr>
              <w:pStyle w:val="BodyText"/>
              <w:rPr>
                <w:rFonts w:ascii="Arial" w:hAnsi="Arial" w:cs="Arial"/>
                <w:b/>
                <w:bCs/>
              </w:rPr>
            </w:pPr>
            <w:r>
              <w:rPr>
                <w:rFonts w:ascii="Arial" w:hAnsi="Arial" w:cs="Arial"/>
                <w:b/>
                <w:bCs/>
              </w:rPr>
              <w:lastRenderedPageBreak/>
              <w:t>"User Development"</w:t>
            </w:r>
          </w:p>
          <w:p w14:paraId="2296F2CC" w14:textId="7489C050" w:rsidR="00C86E3D" w:rsidRPr="009A47A8" w:rsidRDefault="00C86E3D" w:rsidP="006E7788">
            <w:pPr>
              <w:pStyle w:val="BodyText"/>
              <w:rPr>
                <w:rFonts w:ascii="Arial" w:hAnsi="Arial" w:cs="Arial"/>
                <w:b/>
                <w:bCs/>
                <w:szCs w:val="22"/>
              </w:rPr>
            </w:pPr>
          </w:p>
        </w:tc>
        <w:tc>
          <w:tcPr>
            <w:tcW w:w="762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w:t>
            </w:r>
            <w:proofErr w:type="gramStart"/>
            <w:r>
              <w:rPr>
                <w:rFonts w:ascii="Arial" w:hAnsi="Arial" w:cs="Arial"/>
              </w:rPr>
              <w:t>be;</w:t>
            </w:r>
            <w:proofErr w:type="gramEnd"/>
          </w:p>
        </w:tc>
      </w:tr>
      <w:tr w:rsidR="00132183" w14:paraId="71B00D59" w14:textId="77777777" w:rsidTr="00123BEA">
        <w:trPr>
          <w:gridAfter w:val="1"/>
          <w:wAfter w:w="29" w:type="dxa"/>
        </w:trPr>
        <w:tc>
          <w:tcPr>
            <w:tcW w:w="269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123BEA">
        <w:trPr>
          <w:gridAfter w:val="1"/>
          <w:wAfter w:w="29" w:type="dxa"/>
        </w:trPr>
        <w:tc>
          <w:tcPr>
            <w:tcW w:w="269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5" w:name="_BPDCD_201"/>
            <w:r w:rsidRPr="007454CC">
              <w:rPr>
                <w:rFonts w:ascii="Arial Bold" w:hAnsi="Arial Bold" w:cs="Arial"/>
                <w:b/>
                <w:bCs/>
              </w:rPr>
              <w:t>The Company</w:t>
            </w:r>
            <w:r w:rsidRPr="007454CC">
              <w:rPr>
                <w:rFonts w:ascii="Arial" w:hAnsi="Arial" w:cs="Arial"/>
              </w:rPr>
              <w:t xml:space="preserve"> </w:t>
            </w:r>
            <w:bookmarkEnd w:id="195"/>
            <w:r w:rsidRPr="007454CC">
              <w:rPr>
                <w:rFonts w:ascii="Arial" w:hAnsi="Arial" w:cs="Arial"/>
              </w:rPr>
              <w:t>as calculated in accordance with Paragraph 3.26;</w:t>
            </w:r>
          </w:p>
        </w:tc>
      </w:tr>
      <w:tr w:rsidR="00132183" w14:paraId="5AA2277C" w14:textId="77777777" w:rsidTr="00123BEA">
        <w:trPr>
          <w:gridAfter w:val="1"/>
          <w:wAfter w:w="29" w:type="dxa"/>
        </w:trPr>
        <w:tc>
          <w:tcPr>
            <w:tcW w:w="269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762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123BEA">
        <w:trPr>
          <w:gridAfter w:val="1"/>
          <w:wAfter w:w="29" w:type="dxa"/>
        </w:trPr>
        <w:tc>
          <w:tcPr>
            <w:tcW w:w="269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7625" w:type="dxa"/>
          </w:tcPr>
          <w:p w14:paraId="43346057" w14:textId="77777777" w:rsidR="006E7788" w:rsidRDefault="006E7788" w:rsidP="006E7788">
            <w:pPr>
              <w:pStyle w:val="BodyText"/>
              <w:jc w:val="both"/>
              <w:rPr>
                <w:rFonts w:ascii="Arial" w:hAnsi="Arial" w:cs="Arial"/>
                <w:szCs w:val="22"/>
              </w:rPr>
            </w:pPr>
            <w:proofErr w:type="gramStart"/>
            <w:r>
              <w:rPr>
                <w:rFonts w:ascii="Arial" w:hAnsi="Arial" w:cs="Arial"/>
                <w:szCs w:val="22"/>
              </w:rPr>
              <w:t>Means;</w:t>
            </w:r>
            <w:proofErr w:type="gramEnd"/>
            <w:r>
              <w:rPr>
                <w:rFonts w:ascii="Arial" w:hAnsi="Arial" w:cs="Arial"/>
                <w:szCs w:val="22"/>
              </w:rPr>
              <w:t xml:space="preserve">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123BEA">
        <w:trPr>
          <w:gridAfter w:val="1"/>
          <w:wAfter w:w="29" w:type="dxa"/>
        </w:trPr>
        <w:tc>
          <w:tcPr>
            <w:tcW w:w="2695"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762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123BEA">
        <w:trPr>
          <w:gridAfter w:val="1"/>
          <w:wAfter w:w="29" w:type="dxa"/>
        </w:trPr>
        <w:tc>
          <w:tcPr>
            <w:tcW w:w="269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762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w:t>
            </w:r>
            <w:r w:rsidRPr="006E0BC8">
              <w:rPr>
                <w:rFonts w:ascii="Arial" w:hAnsi="Arial" w:cs="Arial"/>
                <w:szCs w:val="22"/>
              </w:rPr>
              <w:lastRenderedPageBreak/>
              <w:t xml:space="preserve">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123BEA">
        <w:trPr>
          <w:gridAfter w:val="1"/>
          <w:wAfter w:w="29" w:type="dxa"/>
        </w:trPr>
        <w:tc>
          <w:tcPr>
            <w:tcW w:w="269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lastRenderedPageBreak/>
              <w:t>“Utilities Act 2000”</w:t>
            </w:r>
          </w:p>
        </w:tc>
        <w:tc>
          <w:tcPr>
            <w:tcW w:w="762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123BEA">
        <w:trPr>
          <w:gridAfter w:val="1"/>
          <w:wAfter w:w="29" w:type="dxa"/>
        </w:trPr>
        <w:tc>
          <w:tcPr>
            <w:tcW w:w="269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762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123BEA">
        <w:trPr>
          <w:gridAfter w:val="1"/>
          <w:wAfter w:w="29" w:type="dxa"/>
        </w:trPr>
        <w:tc>
          <w:tcPr>
            <w:tcW w:w="269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123BEA">
        <w:trPr>
          <w:gridAfter w:val="1"/>
          <w:wAfter w:w="29" w:type="dxa"/>
        </w:trPr>
        <w:tc>
          <w:tcPr>
            <w:tcW w:w="269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762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196" w:name="_BPDCD_202"/>
            <w:r w:rsidRPr="00E236F2">
              <w:rPr>
                <w:rFonts w:ascii="Arial" w:hAnsi="Arial" w:cs="Arial"/>
              </w:rPr>
              <w:t>;</w:t>
            </w:r>
            <w:bookmarkEnd w:id="196"/>
          </w:p>
        </w:tc>
      </w:tr>
      <w:tr w:rsidR="006E7788" w14:paraId="09F37121" w14:textId="77777777" w:rsidTr="00123BEA">
        <w:trPr>
          <w:gridAfter w:val="1"/>
          <w:wAfter w:w="29" w:type="dxa"/>
        </w:trPr>
        <w:tc>
          <w:tcPr>
            <w:tcW w:w="269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w:t>
            </w:r>
            <w:bookmarkStart w:id="197" w:name="_BPDCD_203"/>
            <w:r w:rsidRPr="00E236F2">
              <w:rPr>
                <w:rFonts w:ascii="Arial" w:hAnsi="Arial" w:cs="Arial"/>
              </w:rPr>
              <w:t>;</w:t>
            </w:r>
            <w:bookmarkEnd w:id="197"/>
          </w:p>
        </w:tc>
      </w:tr>
      <w:tr w:rsidR="006E7788" w14:paraId="0D5FDBB0" w14:textId="77777777" w:rsidTr="00123BEA">
        <w:trPr>
          <w:gridAfter w:val="1"/>
          <w:wAfter w:w="29" w:type="dxa"/>
        </w:trPr>
        <w:tc>
          <w:tcPr>
            <w:tcW w:w="269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 Implementation </w:t>
            </w:r>
            <w:proofErr w:type="gramStart"/>
            <w:r>
              <w:rPr>
                <w:rFonts w:ascii="Arial" w:hAnsi="Arial" w:cs="Arial"/>
                <w:b/>
              </w:rPr>
              <w:t>Date</w:t>
            </w:r>
            <w:bookmarkStart w:id="198" w:name="_BPDCD_204"/>
            <w:r w:rsidRPr="00530856">
              <w:rPr>
                <w:rFonts w:ascii="Arial" w:hAnsi="Arial" w:cs="Arial"/>
              </w:rPr>
              <w:t>;</w:t>
            </w:r>
            <w:bookmarkEnd w:id="198"/>
            <w:proofErr w:type="gramEnd"/>
          </w:p>
          <w:p w14:paraId="659E84F7" w14:textId="77777777" w:rsidR="006E7788" w:rsidRDefault="006E7788" w:rsidP="006E7788">
            <w:pPr>
              <w:pStyle w:val="BodyText"/>
              <w:jc w:val="both"/>
              <w:rPr>
                <w:rFonts w:ascii="Arial" w:hAnsi="Arial" w:cs="Arial"/>
              </w:rPr>
            </w:pPr>
          </w:p>
        </w:tc>
      </w:tr>
      <w:tr w:rsidR="006E7788" w14:paraId="455AAED3" w14:textId="77777777" w:rsidTr="00123BEA">
        <w:trPr>
          <w:gridAfter w:val="1"/>
          <w:wAfter w:w="29" w:type="dxa"/>
        </w:trPr>
        <w:tc>
          <w:tcPr>
            <w:tcW w:w="269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762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123BEA">
        <w:trPr>
          <w:gridAfter w:val="1"/>
          <w:wAfter w:w="29" w:type="dxa"/>
        </w:trPr>
        <w:tc>
          <w:tcPr>
            <w:tcW w:w="269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762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123BEA">
        <w:trPr>
          <w:gridAfter w:val="1"/>
          <w:wAfter w:w="29" w:type="dxa"/>
        </w:trPr>
        <w:tc>
          <w:tcPr>
            <w:tcW w:w="269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762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123BEA">
        <w:trPr>
          <w:gridAfter w:val="1"/>
          <w:wAfter w:w="29" w:type="dxa"/>
        </w:trPr>
        <w:tc>
          <w:tcPr>
            <w:tcW w:w="269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6E7788" w:rsidRDefault="006E7788" w:rsidP="006E7788">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7 to Schedule 2;</w:t>
            </w:r>
          </w:p>
        </w:tc>
      </w:tr>
      <w:tr w:rsidR="006E7788" w14:paraId="0B03C047" w14:textId="77777777" w:rsidTr="00123BEA">
        <w:trPr>
          <w:gridAfter w:val="1"/>
          <w:wAfter w:w="29" w:type="dxa"/>
        </w:trPr>
        <w:tc>
          <w:tcPr>
            <w:tcW w:w="269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762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123BEA">
        <w:trPr>
          <w:gridAfter w:val="1"/>
          <w:wAfter w:w="29" w:type="dxa"/>
        </w:trPr>
        <w:tc>
          <w:tcPr>
            <w:tcW w:w="269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762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w:t>
            </w:r>
            <w:proofErr w:type="gramStart"/>
            <w:r>
              <w:rPr>
                <w:rFonts w:ascii="Arial" w:hAnsi="Arial" w:cs="Arial"/>
              </w:rPr>
              <w:t xml:space="preserve">by </w:t>
            </w:r>
            <w:r>
              <w:rPr>
                <w:rFonts w:ascii="Arial" w:hAnsi="Arial" w:cs="Arial"/>
                <w:b/>
              </w:rPr>
              <w:t xml:space="preserve"> </w:t>
            </w:r>
            <w:r>
              <w:rPr>
                <w:rFonts w:ascii="Arial" w:hAnsi="Arial" w:cs="Arial"/>
                <w:b/>
                <w:bCs/>
              </w:rPr>
              <w:t>The</w:t>
            </w:r>
            <w:proofErr w:type="gramEnd"/>
            <w:r>
              <w:rPr>
                <w:rFonts w:ascii="Arial" w:hAnsi="Arial" w:cs="Arial"/>
                <w:b/>
                <w:bCs/>
              </w:rPr>
              <w:t xml:space="preserve"> Company</w:t>
            </w:r>
            <w:r>
              <w:rPr>
                <w:rFonts w:ascii="Arial" w:hAnsi="Arial" w:cs="Arial"/>
              </w:rPr>
              <w:t>;</w:t>
            </w:r>
          </w:p>
        </w:tc>
      </w:tr>
      <w:tr w:rsidR="006E7788" w14:paraId="623B1DE0" w14:textId="77777777" w:rsidTr="00123BEA">
        <w:trPr>
          <w:gridAfter w:val="1"/>
          <w:wAfter w:w="29" w:type="dxa"/>
        </w:trPr>
        <w:tc>
          <w:tcPr>
            <w:tcW w:w="269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762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proofErr w:type="gramStart"/>
            <w:r>
              <w:rPr>
                <w:rFonts w:ascii="Arial" w:hAnsi="Arial" w:cs="Arial"/>
                <w:b/>
              </w:rPr>
              <w:t>Calendar</w:t>
            </w:r>
            <w:r>
              <w:rPr>
                <w:rFonts w:ascii="Arial" w:hAnsi="Arial" w:cs="Arial"/>
              </w:rPr>
              <w:t xml:space="preserve"> </w:t>
            </w:r>
            <w:r>
              <w:rPr>
                <w:rFonts w:ascii="Arial" w:hAnsi="Arial" w:cs="Arial"/>
                <w:b/>
              </w:rPr>
              <w:t xml:space="preserve"> Days</w:t>
            </w:r>
            <w:proofErr w:type="gramEnd"/>
            <w:r>
              <w:rPr>
                <w:rFonts w:ascii="Arial" w:hAnsi="Arial" w:cs="Arial"/>
                <w:b/>
              </w:rPr>
              <w:t xml:space="preserve"> </w:t>
            </w:r>
            <w:r>
              <w:rPr>
                <w:rFonts w:ascii="Arial" w:hAnsi="Arial" w:cs="Arial"/>
              </w:rPr>
              <w:t xml:space="preserve">commencing at 05.00 hours on a Monday and terminating at 05.00 hours on the next following </w:t>
            </w:r>
            <w:proofErr w:type="gramStart"/>
            <w:r>
              <w:rPr>
                <w:rFonts w:ascii="Arial" w:hAnsi="Arial" w:cs="Arial"/>
              </w:rPr>
              <w:t>Monday;</w:t>
            </w:r>
            <w:proofErr w:type="gramEnd"/>
          </w:p>
        </w:tc>
      </w:tr>
      <w:tr w:rsidR="006E7788" w14:paraId="648265DC" w14:textId="77777777" w:rsidTr="00123BEA">
        <w:trPr>
          <w:gridAfter w:val="1"/>
          <w:wAfter w:w="29" w:type="dxa"/>
        </w:trPr>
        <w:tc>
          <w:tcPr>
            <w:tcW w:w="269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123BEA">
        <w:trPr>
          <w:gridAfter w:val="1"/>
          <w:wAfter w:w="29" w:type="dxa"/>
        </w:trPr>
        <w:tc>
          <w:tcPr>
            <w:tcW w:w="269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lastRenderedPageBreak/>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123BEA">
        <w:trPr>
          <w:gridAfter w:val="1"/>
          <w:wAfter w:w="29" w:type="dxa"/>
        </w:trPr>
        <w:tc>
          <w:tcPr>
            <w:tcW w:w="269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762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123BEA">
        <w:trPr>
          <w:gridAfter w:val="1"/>
          <w:wAfter w:w="29" w:type="dxa"/>
        </w:trPr>
        <w:tc>
          <w:tcPr>
            <w:tcW w:w="269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762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123BEA">
        <w:trPr>
          <w:gridAfter w:val="1"/>
          <w:wAfter w:w="29" w:type="dxa"/>
          <w:trHeight w:val="1201"/>
        </w:trPr>
        <w:tc>
          <w:tcPr>
            <w:tcW w:w="2695" w:type="dxa"/>
          </w:tcPr>
          <w:p w14:paraId="2D275E2C" w14:textId="7A65420E" w:rsidR="006E7788" w:rsidRDefault="006E7788" w:rsidP="006E7788">
            <w:pPr>
              <w:pStyle w:val="BodyText"/>
              <w:rPr>
                <w:rFonts w:ascii="Arial" w:hAnsi="Arial" w:cs="Arial"/>
                <w:b/>
                <w:bCs/>
                <w:lang w:val="en-US"/>
              </w:rPr>
            </w:pPr>
            <w:bookmarkStart w:id="199"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199"/>
          </w:p>
        </w:tc>
        <w:tc>
          <w:tcPr>
            <w:tcW w:w="7625" w:type="dxa"/>
          </w:tcPr>
          <w:p w14:paraId="5A549174" w14:textId="6169EC87" w:rsidR="006E7788" w:rsidRDefault="006E7788" w:rsidP="006E7788">
            <w:pPr>
              <w:pStyle w:val="BodyText"/>
              <w:jc w:val="both"/>
              <w:rPr>
                <w:rFonts w:ascii="Arial" w:hAnsi="Arial" w:cs="Arial"/>
              </w:rPr>
            </w:pPr>
            <w:bookmarkStart w:id="200" w:name="_BPDCD_206"/>
            <w:bookmarkStart w:id="201" w:name="_DV_C29"/>
            <w:r w:rsidRPr="00530856">
              <w:rPr>
                <w:rStyle w:val="DeltaViewInsertion"/>
                <w:rFonts w:ascii="Arial" w:hAnsi="Arial" w:cs="Arial"/>
                <w:color w:val="auto"/>
                <w:u w:val="none"/>
              </w:rPr>
              <w:t xml:space="preserve">as </w:t>
            </w:r>
            <w:bookmarkEnd w:id="200"/>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01"/>
          </w:p>
        </w:tc>
      </w:tr>
      <w:tr w:rsidR="006E7788" w14:paraId="60F2A4AB" w14:textId="77777777" w:rsidTr="00123BEA">
        <w:trPr>
          <w:gridAfter w:val="1"/>
          <w:wAfter w:w="29" w:type="dxa"/>
          <w:trHeight w:val="1201"/>
        </w:trPr>
        <w:tc>
          <w:tcPr>
            <w:tcW w:w="269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02" w:name="_BPDCD_207"/>
            <w:r w:rsidRPr="00530856">
              <w:rPr>
                <w:rStyle w:val="DeltaViewInsertion"/>
                <w:rFonts w:ascii="Arial" w:hAnsi="Arial" w:cs="Arial"/>
                <w:b/>
                <w:bCs/>
                <w:color w:val="auto"/>
                <w:u w:val="none"/>
              </w:rPr>
              <w:t xml:space="preserve">Workgroup </w:t>
            </w:r>
            <w:bookmarkStart w:id="203" w:name="_DV_M8"/>
            <w:bookmarkEnd w:id="202"/>
            <w:bookmarkEnd w:id="203"/>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04" w:name="_DV_M9"/>
            <w:bookmarkEnd w:id="204"/>
            <w:r w:rsidRPr="00530856">
              <w:rPr>
                <w:rFonts w:ascii="Arial" w:hAnsi="Arial" w:cs="Arial"/>
                <w:b/>
                <w:bCs/>
                <w:lang w:val="en-US"/>
              </w:rPr>
              <w:t>"</w:t>
            </w:r>
          </w:p>
        </w:tc>
        <w:tc>
          <w:tcPr>
            <w:tcW w:w="762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5"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06" w:name="_DV_M10"/>
            <w:bookmarkEnd w:id="205"/>
            <w:bookmarkEnd w:id="206"/>
            <w:r w:rsidRPr="00530856">
              <w:rPr>
                <w:rFonts w:ascii="Arial" w:hAnsi="Arial" w:cs="Arial"/>
              </w:rPr>
              <w:t xml:space="preserve"> </w:t>
            </w:r>
            <w:r w:rsidRPr="00530856">
              <w:rPr>
                <w:rFonts w:ascii="Arial" w:hAnsi="Arial" w:cs="Arial"/>
                <w:b/>
                <w:bCs/>
              </w:rPr>
              <w:t xml:space="preserve">Workgroup Alternative CUSC Modification </w:t>
            </w:r>
            <w:bookmarkStart w:id="207" w:name="_BPDCI_208"/>
            <w:bookmarkStart w:id="208" w:name="_DV_C21"/>
            <w:r w:rsidRPr="00530856">
              <w:rPr>
                <w:rFonts w:ascii="Arial" w:hAnsi="Arial" w:cs="Arial"/>
                <w:bCs/>
              </w:rPr>
              <w:t>to</w:t>
            </w:r>
            <w:r w:rsidRPr="00530856">
              <w:rPr>
                <w:rFonts w:ascii="Arial" w:hAnsi="Arial" w:cs="Arial"/>
                <w:b/>
                <w:bCs/>
              </w:rPr>
              <w:t xml:space="preserve"> </w:t>
            </w:r>
            <w:bookmarkEnd w:id="207"/>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09" w:name="_DV_X17"/>
            <w:bookmarkStart w:id="210" w:name="_DV_C22"/>
            <w:bookmarkEnd w:id="208"/>
            <w:r w:rsidRPr="00530856">
              <w:rPr>
                <w:rStyle w:val="DeltaViewMoveDestination"/>
                <w:rFonts w:ascii="Arial" w:hAnsi="Arial" w:cs="Arial"/>
                <w:color w:val="auto"/>
                <w:u w:val="none"/>
              </w:rPr>
              <w:t xml:space="preserve">which contains the information </w:t>
            </w:r>
            <w:bookmarkStart w:id="211" w:name="_DV_C23"/>
            <w:bookmarkEnd w:id="209"/>
            <w:bookmarkEnd w:id="210"/>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12" w:name="_DV_M11"/>
            <w:bookmarkEnd w:id="211"/>
            <w:bookmarkEnd w:id="212"/>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123BEA">
        <w:trPr>
          <w:gridAfter w:val="1"/>
          <w:wAfter w:w="29" w:type="dxa"/>
          <w:trHeight w:val="1201"/>
        </w:trPr>
        <w:tc>
          <w:tcPr>
            <w:tcW w:w="269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6E7788" w:rsidRPr="00530856" w:rsidRDefault="006E7788" w:rsidP="006E7788">
            <w:pPr>
              <w:pStyle w:val="BodyText"/>
              <w:jc w:val="both"/>
              <w:rPr>
                <w:rFonts w:ascii="Arial" w:hAnsi="Arial" w:cs="Arial"/>
              </w:rPr>
            </w:pPr>
            <w:bookmarkStart w:id="213" w:name="_BPDCD_211"/>
            <w:r w:rsidRPr="00530856">
              <w:rPr>
                <w:rFonts w:ascii="Arial" w:hAnsi="Arial" w:cs="Arial"/>
              </w:rPr>
              <w:t xml:space="preserve">an </w:t>
            </w:r>
            <w:bookmarkEnd w:id="213"/>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14" w:name="_DV_C24"/>
            <w:r w:rsidRPr="00530856">
              <w:rPr>
                <w:rStyle w:val="DeltaViewInsertion"/>
                <w:rFonts w:ascii="Arial" w:hAnsi="Arial" w:cs="Arial"/>
                <w:color w:val="auto"/>
                <w:u w:val="none"/>
              </w:rPr>
              <w:t xml:space="preserve">(either </w:t>
            </w:r>
            <w:proofErr w:type="gramStart"/>
            <w:r w:rsidRPr="00530856">
              <w:rPr>
                <w:rStyle w:val="DeltaViewInsertion"/>
                <w:rFonts w:ascii="Arial" w:hAnsi="Arial" w:cs="Arial"/>
                <w:color w:val="auto"/>
                <w:u w:val="none"/>
              </w:rPr>
              <w:t>as a result of</w:t>
            </w:r>
            <w:proofErr w:type="gramEnd"/>
            <w:r w:rsidRPr="00530856">
              <w:rPr>
                <w:rStyle w:val="DeltaViewInsertion"/>
                <w:rFonts w:ascii="Arial" w:hAnsi="Arial" w:cs="Arial"/>
                <w:color w:val="auto"/>
                <w:u w:val="none"/>
              </w:rPr>
              <w:t xml:space="preserve">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5" w:name="_DV_M12"/>
            <w:bookmarkEnd w:id="214"/>
            <w:bookmarkEnd w:id="215"/>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16" w:name="_DV_C26"/>
            <w:r w:rsidRPr="00530856">
              <w:rPr>
                <w:rStyle w:val="DeltaViewInsertion"/>
                <w:rFonts w:ascii="Arial" w:hAnsi="Arial" w:cs="Arial"/>
                <w:color w:val="auto"/>
                <w:u w:val="none"/>
              </w:rPr>
              <w:t>majority of the</w:t>
            </w:r>
            <w:bookmarkStart w:id="217" w:name="_DV_M13"/>
            <w:bookmarkEnd w:id="216"/>
            <w:bookmarkEnd w:id="217"/>
            <w:r w:rsidRPr="00530856">
              <w:rPr>
                <w:rFonts w:ascii="Arial" w:hAnsi="Arial" w:cs="Arial"/>
              </w:rPr>
              <w:t xml:space="preserve"> members</w:t>
            </w:r>
            <w:bookmarkStart w:id="218"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19" w:name="_DV_M14"/>
            <w:bookmarkEnd w:id="218"/>
            <w:bookmarkEnd w:id="219"/>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 xml:space="preserve">SCR </w:t>
            </w:r>
            <w:proofErr w:type="gramStart"/>
            <w:r w:rsidRPr="009A2FB7">
              <w:rPr>
                <w:rFonts w:ascii="Arial" w:hAnsi="Arial" w:cs="Arial"/>
                <w:b/>
              </w:rPr>
              <w:t>Guidance</w:t>
            </w:r>
            <w:r w:rsidRPr="009A2FB7">
              <w:rPr>
                <w:rFonts w:ascii="Arial" w:hAnsi="Arial" w:cs="Arial"/>
              </w:rPr>
              <w:t>;</w:t>
            </w:r>
            <w:proofErr w:type="gramEnd"/>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means, in relation to an Authority Led CUSC Modification Proposal, the report prepared pursuant to and in accordance with Section 8 Paragraph 8.17B.</w:t>
            </w:r>
            <w:proofErr w:type="gramStart"/>
            <w:r w:rsidRPr="009A2FB7">
              <w:rPr>
                <w:rFonts w:ascii="Arial" w:hAnsi="Arial" w:cs="Arial"/>
              </w:rPr>
              <w:t>2;</w:t>
            </w:r>
            <w:proofErr w:type="gramEnd"/>
            <w:r w:rsidRPr="009A2FB7">
              <w:rPr>
                <w:rFonts w:ascii="Arial" w:hAnsi="Arial" w:cs="Arial"/>
              </w:rPr>
              <w:t xml:space="preserve">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has the meaning given to it in Section 8 Paragraph 8.</w:t>
            </w:r>
            <w:proofErr w:type="gramStart"/>
            <w:r w:rsidRPr="009A2FB7">
              <w:rPr>
                <w:rFonts w:ascii="Arial" w:hAnsi="Arial" w:cs="Arial"/>
              </w:rPr>
              <w:t>17C;</w:t>
            </w:r>
            <w:proofErr w:type="gramEnd"/>
            <w:r w:rsidRPr="009A2FB7">
              <w:rPr>
                <w:rFonts w:ascii="Arial" w:hAnsi="Arial" w:cs="Arial"/>
              </w:rPr>
              <w:t xml:space="preserve">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17B26" w14:textId="77777777" w:rsidR="00E45423" w:rsidRDefault="00E45423">
      <w:r>
        <w:separator/>
      </w:r>
    </w:p>
  </w:endnote>
  <w:endnote w:type="continuationSeparator" w:id="0">
    <w:p w14:paraId="6AEE5310" w14:textId="77777777" w:rsidR="00E45423" w:rsidRDefault="00E45423">
      <w:r>
        <w:continuationSeparator/>
      </w:r>
    </w:p>
  </w:endnote>
  <w:endnote w:type="continuationNotice" w:id="1">
    <w:p w14:paraId="0C275BB0" w14:textId="77777777" w:rsidR="00E45423" w:rsidRDefault="00E454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57AB56ED"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EF3541">
      <w:rPr>
        <w:rFonts w:ascii="Arial" w:hAnsi="Arial" w:cs="Arial"/>
        <w:sz w:val="20"/>
        <w:szCs w:val="20"/>
        <w:lang w:eastAsia="en-GB"/>
      </w:rPr>
      <w:t>3</w:t>
    </w:r>
    <w:r w:rsidR="00CB4D79">
      <w:rPr>
        <w:rFonts w:ascii="Arial" w:hAnsi="Arial" w:cs="Arial"/>
        <w:sz w:val="20"/>
        <w:szCs w:val="20"/>
        <w:lang w:eastAsia="en-GB"/>
      </w:rPr>
      <w:t xml:space="preserve"> </w:t>
    </w:r>
    <w:r w:rsidR="00EF3541">
      <w:rPr>
        <w:rFonts w:ascii="Arial" w:hAnsi="Arial" w:cs="Arial"/>
        <w:sz w:val="20"/>
        <w:szCs w:val="20"/>
        <w:lang w:eastAsia="en-GB"/>
      </w:rPr>
      <w:t>13 May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94880" w14:textId="77777777" w:rsidR="00E45423" w:rsidRDefault="00E45423">
      <w:r>
        <w:separator/>
      </w:r>
    </w:p>
  </w:footnote>
  <w:footnote w:type="continuationSeparator" w:id="0">
    <w:p w14:paraId="7B533984" w14:textId="77777777" w:rsidR="00E45423" w:rsidRDefault="00E45423">
      <w:r>
        <w:continuationSeparator/>
      </w:r>
    </w:p>
  </w:footnote>
  <w:footnote w:type="continuationNotice" w:id="1">
    <w:p w14:paraId="1FF89AA1" w14:textId="77777777" w:rsidR="00E45423" w:rsidRDefault="00E45423"/>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6EEFAF3D"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EF3541">
      <w:rPr>
        <w:rFonts w:ascii="Arial" w:hAnsi="Arial" w:cs="Arial"/>
        <w:sz w:val="2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63329617"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EF3541">
      <w:rPr>
        <w:rFonts w:ascii="Arial" w:hAnsi="Arial" w:cs="Arial"/>
        <w:sz w:val="20"/>
      </w:rPr>
      <w:t>3</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tMnr/67//RXo0qYG2mi0KTzYSaFvtOLgNHhXNrqbbNhYRDu1kFaQxQxPj2sI2bZQz8eQF+qoGWExlmIb3sbqvg==" w:salt="sjEAo4Io7q31K3zewLFTf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0DF1"/>
    <w:rsid w:val="00011499"/>
    <w:rsid w:val="000117E4"/>
    <w:rsid w:val="0001323D"/>
    <w:rsid w:val="000150E8"/>
    <w:rsid w:val="00016B23"/>
    <w:rsid w:val="000201F7"/>
    <w:rsid w:val="00022137"/>
    <w:rsid w:val="00022A63"/>
    <w:rsid w:val="00022DEC"/>
    <w:rsid w:val="00023D75"/>
    <w:rsid w:val="00024F58"/>
    <w:rsid w:val="00026AB6"/>
    <w:rsid w:val="00027F0D"/>
    <w:rsid w:val="00033B4A"/>
    <w:rsid w:val="00042B66"/>
    <w:rsid w:val="00042B77"/>
    <w:rsid w:val="00046E3E"/>
    <w:rsid w:val="00055BA9"/>
    <w:rsid w:val="000560BA"/>
    <w:rsid w:val="000567DD"/>
    <w:rsid w:val="00057D3C"/>
    <w:rsid w:val="00057E03"/>
    <w:rsid w:val="000616C2"/>
    <w:rsid w:val="00062C0A"/>
    <w:rsid w:val="00062FF6"/>
    <w:rsid w:val="000632ED"/>
    <w:rsid w:val="000705E0"/>
    <w:rsid w:val="00075E76"/>
    <w:rsid w:val="00077047"/>
    <w:rsid w:val="00081AAD"/>
    <w:rsid w:val="000846E7"/>
    <w:rsid w:val="00086E87"/>
    <w:rsid w:val="00091B4E"/>
    <w:rsid w:val="0009409D"/>
    <w:rsid w:val="00097F4B"/>
    <w:rsid w:val="000A17E9"/>
    <w:rsid w:val="000A1921"/>
    <w:rsid w:val="000A2A8E"/>
    <w:rsid w:val="000A2E14"/>
    <w:rsid w:val="000A3FD7"/>
    <w:rsid w:val="000A641B"/>
    <w:rsid w:val="000A6D23"/>
    <w:rsid w:val="000B1274"/>
    <w:rsid w:val="000B328D"/>
    <w:rsid w:val="000B536C"/>
    <w:rsid w:val="000B5BC4"/>
    <w:rsid w:val="000C1197"/>
    <w:rsid w:val="000C2D12"/>
    <w:rsid w:val="000C39E2"/>
    <w:rsid w:val="000C6231"/>
    <w:rsid w:val="000C6BE2"/>
    <w:rsid w:val="000D097E"/>
    <w:rsid w:val="000D1979"/>
    <w:rsid w:val="000D40DF"/>
    <w:rsid w:val="000E0CA1"/>
    <w:rsid w:val="000E213B"/>
    <w:rsid w:val="000E387A"/>
    <w:rsid w:val="000E608D"/>
    <w:rsid w:val="000E6212"/>
    <w:rsid w:val="000F1B4B"/>
    <w:rsid w:val="000F31AD"/>
    <w:rsid w:val="000F3922"/>
    <w:rsid w:val="000F78AD"/>
    <w:rsid w:val="00100F8E"/>
    <w:rsid w:val="00101EC2"/>
    <w:rsid w:val="001022E6"/>
    <w:rsid w:val="0010627E"/>
    <w:rsid w:val="001132D4"/>
    <w:rsid w:val="001166E9"/>
    <w:rsid w:val="001172E2"/>
    <w:rsid w:val="00123BEA"/>
    <w:rsid w:val="0012448A"/>
    <w:rsid w:val="00124989"/>
    <w:rsid w:val="00124F0D"/>
    <w:rsid w:val="00126825"/>
    <w:rsid w:val="00132183"/>
    <w:rsid w:val="00134809"/>
    <w:rsid w:val="0013489E"/>
    <w:rsid w:val="0014007E"/>
    <w:rsid w:val="001402AF"/>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9A6"/>
    <w:rsid w:val="00172E01"/>
    <w:rsid w:val="00172F51"/>
    <w:rsid w:val="00174197"/>
    <w:rsid w:val="001745CB"/>
    <w:rsid w:val="00175EE8"/>
    <w:rsid w:val="00181324"/>
    <w:rsid w:val="0018220C"/>
    <w:rsid w:val="0018448B"/>
    <w:rsid w:val="001900B8"/>
    <w:rsid w:val="00190FFA"/>
    <w:rsid w:val="0019147D"/>
    <w:rsid w:val="00196262"/>
    <w:rsid w:val="0019675B"/>
    <w:rsid w:val="001A11A2"/>
    <w:rsid w:val="001A14F0"/>
    <w:rsid w:val="001A355E"/>
    <w:rsid w:val="001A3CD3"/>
    <w:rsid w:val="001A5D77"/>
    <w:rsid w:val="001A7023"/>
    <w:rsid w:val="001A739C"/>
    <w:rsid w:val="001B56CF"/>
    <w:rsid w:val="001B5AF3"/>
    <w:rsid w:val="001B6C8C"/>
    <w:rsid w:val="001B6FED"/>
    <w:rsid w:val="001C08C9"/>
    <w:rsid w:val="001C0C62"/>
    <w:rsid w:val="001C24DF"/>
    <w:rsid w:val="001C2507"/>
    <w:rsid w:val="001C2560"/>
    <w:rsid w:val="001C2C3A"/>
    <w:rsid w:val="001C7089"/>
    <w:rsid w:val="001C7267"/>
    <w:rsid w:val="001D5AC2"/>
    <w:rsid w:val="001D68A0"/>
    <w:rsid w:val="001D72CA"/>
    <w:rsid w:val="001D7803"/>
    <w:rsid w:val="001D7F87"/>
    <w:rsid w:val="001E3243"/>
    <w:rsid w:val="001E606E"/>
    <w:rsid w:val="001E7AFC"/>
    <w:rsid w:val="001F1192"/>
    <w:rsid w:val="001F660F"/>
    <w:rsid w:val="001F6AAA"/>
    <w:rsid w:val="00201455"/>
    <w:rsid w:val="0020153B"/>
    <w:rsid w:val="00206C6E"/>
    <w:rsid w:val="00207985"/>
    <w:rsid w:val="002104BC"/>
    <w:rsid w:val="00211A6F"/>
    <w:rsid w:val="00212EA3"/>
    <w:rsid w:val="00215A02"/>
    <w:rsid w:val="00216241"/>
    <w:rsid w:val="00217ABA"/>
    <w:rsid w:val="00221021"/>
    <w:rsid w:val="002213FE"/>
    <w:rsid w:val="00221940"/>
    <w:rsid w:val="00221A8D"/>
    <w:rsid w:val="00223180"/>
    <w:rsid w:val="00226C6D"/>
    <w:rsid w:val="00227AC3"/>
    <w:rsid w:val="0023295F"/>
    <w:rsid w:val="00232A1A"/>
    <w:rsid w:val="002373F2"/>
    <w:rsid w:val="00237AE1"/>
    <w:rsid w:val="00240ADD"/>
    <w:rsid w:val="0024267F"/>
    <w:rsid w:val="00243A12"/>
    <w:rsid w:val="00246F4C"/>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FD"/>
    <w:rsid w:val="00282781"/>
    <w:rsid w:val="00283339"/>
    <w:rsid w:val="0028619E"/>
    <w:rsid w:val="00297EE4"/>
    <w:rsid w:val="002A088A"/>
    <w:rsid w:val="002A13DF"/>
    <w:rsid w:val="002A1FD3"/>
    <w:rsid w:val="002A66B2"/>
    <w:rsid w:val="002B1569"/>
    <w:rsid w:val="002B193F"/>
    <w:rsid w:val="002B1EE8"/>
    <w:rsid w:val="002B332F"/>
    <w:rsid w:val="002B44D3"/>
    <w:rsid w:val="002B51E6"/>
    <w:rsid w:val="002B5A24"/>
    <w:rsid w:val="002B5E88"/>
    <w:rsid w:val="002B7977"/>
    <w:rsid w:val="002C3B7E"/>
    <w:rsid w:val="002C4C69"/>
    <w:rsid w:val="002C5593"/>
    <w:rsid w:val="002C7E03"/>
    <w:rsid w:val="002C7FB4"/>
    <w:rsid w:val="002D0F5A"/>
    <w:rsid w:val="002D1E6F"/>
    <w:rsid w:val="002D5EF7"/>
    <w:rsid w:val="002E20D5"/>
    <w:rsid w:val="002E2786"/>
    <w:rsid w:val="002E4452"/>
    <w:rsid w:val="002E5ACB"/>
    <w:rsid w:val="002E72CC"/>
    <w:rsid w:val="002E8FF4"/>
    <w:rsid w:val="002F0DA2"/>
    <w:rsid w:val="002F3AEF"/>
    <w:rsid w:val="00300623"/>
    <w:rsid w:val="00304DC6"/>
    <w:rsid w:val="003107D6"/>
    <w:rsid w:val="003132E4"/>
    <w:rsid w:val="003151E9"/>
    <w:rsid w:val="003176BF"/>
    <w:rsid w:val="00323775"/>
    <w:rsid w:val="00324D32"/>
    <w:rsid w:val="00326FB1"/>
    <w:rsid w:val="00332DB7"/>
    <w:rsid w:val="00333F37"/>
    <w:rsid w:val="00336B20"/>
    <w:rsid w:val="00337715"/>
    <w:rsid w:val="00337CC5"/>
    <w:rsid w:val="0034306F"/>
    <w:rsid w:val="00344735"/>
    <w:rsid w:val="003448BD"/>
    <w:rsid w:val="00344965"/>
    <w:rsid w:val="00346276"/>
    <w:rsid w:val="003477F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685E"/>
    <w:rsid w:val="00387189"/>
    <w:rsid w:val="0039011C"/>
    <w:rsid w:val="0039031E"/>
    <w:rsid w:val="00390428"/>
    <w:rsid w:val="00391453"/>
    <w:rsid w:val="00391670"/>
    <w:rsid w:val="00393140"/>
    <w:rsid w:val="003972EB"/>
    <w:rsid w:val="00397964"/>
    <w:rsid w:val="003A1547"/>
    <w:rsid w:val="003A2C33"/>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1EC9"/>
    <w:rsid w:val="003C5874"/>
    <w:rsid w:val="003D338C"/>
    <w:rsid w:val="003D36AD"/>
    <w:rsid w:val="003D404F"/>
    <w:rsid w:val="003D5B5F"/>
    <w:rsid w:val="003D62D3"/>
    <w:rsid w:val="003D703C"/>
    <w:rsid w:val="003E22B2"/>
    <w:rsid w:val="003E5677"/>
    <w:rsid w:val="003E5726"/>
    <w:rsid w:val="003E5B33"/>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3E15"/>
    <w:rsid w:val="00456F8A"/>
    <w:rsid w:val="00463341"/>
    <w:rsid w:val="00464EBD"/>
    <w:rsid w:val="00465746"/>
    <w:rsid w:val="00465D1D"/>
    <w:rsid w:val="00466296"/>
    <w:rsid w:val="0046703E"/>
    <w:rsid w:val="00467A5D"/>
    <w:rsid w:val="00471AA1"/>
    <w:rsid w:val="00473A97"/>
    <w:rsid w:val="00474723"/>
    <w:rsid w:val="00475CC7"/>
    <w:rsid w:val="00476479"/>
    <w:rsid w:val="004791AE"/>
    <w:rsid w:val="00480F24"/>
    <w:rsid w:val="00485979"/>
    <w:rsid w:val="00486C42"/>
    <w:rsid w:val="004906A1"/>
    <w:rsid w:val="00490AB5"/>
    <w:rsid w:val="004958D8"/>
    <w:rsid w:val="00496C8D"/>
    <w:rsid w:val="004A1AFF"/>
    <w:rsid w:val="004A318C"/>
    <w:rsid w:val="004A3465"/>
    <w:rsid w:val="004A3D84"/>
    <w:rsid w:val="004A5AA3"/>
    <w:rsid w:val="004A757D"/>
    <w:rsid w:val="004A7982"/>
    <w:rsid w:val="004A7A8B"/>
    <w:rsid w:val="004B0C57"/>
    <w:rsid w:val="004B6504"/>
    <w:rsid w:val="004C08E0"/>
    <w:rsid w:val="004C2C98"/>
    <w:rsid w:val="004C5196"/>
    <w:rsid w:val="004C54B2"/>
    <w:rsid w:val="004C79EC"/>
    <w:rsid w:val="004C7A9B"/>
    <w:rsid w:val="004D0F5D"/>
    <w:rsid w:val="004D1A33"/>
    <w:rsid w:val="004D379C"/>
    <w:rsid w:val="004D3892"/>
    <w:rsid w:val="004D504B"/>
    <w:rsid w:val="004D5A11"/>
    <w:rsid w:val="004D7064"/>
    <w:rsid w:val="004D7DC9"/>
    <w:rsid w:val="004E4C04"/>
    <w:rsid w:val="004F01B0"/>
    <w:rsid w:val="004F2D47"/>
    <w:rsid w:val="004F3CF6"/>
    <w:rsid w:val="004F74CE"/>
    <w:rsid w:val="005043E2"/>
    <w:rsid w:val="005065C0"/>
    <w:rsid w:val="0051343C"/>
    <w:rsid w:val="00515067"/>
    <w:rsid w:val="005168C8"/>
    <w:rsid w:val="0052642F"/>
    <w:rsid w:val="00527153"/>
    <w:rsid w:val="005303DE"/>
    <w:rsid w:val="00530856"/>
    <w:rsid w:val="00531F9C"/>
    <w:rsid w:val="00532F78"/>
    <w:rsid w:val="00533683"/>
    <w:rsid w:val="00537C7F"/>
    <w:rsid w:val="00540B6D"/>
    <w:rsid w:val="00541A2E"/>
    <w:rsid w:val="00550CBA"/>
    <w:rsid w:val="005517BF"/>
    <w:rsid w:val="00551BCC"/>
    <w:rsid w:val="00554FD8"/>
    <w:rsid w:val="00556264"/>
    <w:rsid w:val="0055630E"/>
    <w:rsid w:val="00561F63"/>
    <w:rsid w:val="0056290A"/>
    <w:rsid w:val="0056735E"/>
    <w:rsid w:val="00573326"/>
    <w:rsid w:val="0057340A"/>
    <w:rsid w:val="0057457E"/>
    <w:rsid w:val="00577F6C"/>
    <w:rsid w:val="005806AB"/>
    <w:rsid w:val="00585526"/>
    <w:rsid w:val="00585A61"/>
    <w:rsid w:val="005865FA"/>
    <w:rsid w:val="00586792"/>
    <w:rsid w:val="00594DD2"/>
    <w:rsid w:val="005A01D9"/>
    <w:rsid w:val="005A2122"/>
    <w:rsid w:val="005A2DD3"/>
    <w:rsid w:val="005A3444"/>
    <w:rsid w:val="005A4259"/>
    <w:rsid w:val="005A52BD"/>
    <w:rsid w:val="005A6F5C"/>
    <w:rsid w:val="005A7196"/>
    <w:rsid w:val="005B061B"/>
    <w:rsid w:val="005B0784"/>
    <w:rsid w:val="005B21F2"/>
    <w:rsid w:val="005B4927"/>
    <w:rsid w:val="005B6962"/>
    <w:rsid w:val="005D09EC"/>
    <w:rsid w:val="005D784F"/>
    <w:rsid w:val="005D7C83"/>
    <w:rsid w:val="005E0B36"/>
    <w:rsid w:val="005E26B2"/>
    <w:rsid w:val="005E2987"/>
    <w:rsid w:val="005E3910"/>
    <w:rsid w:val="005E3C8A"/>
    <w:rsid w:val="005E3EED"/>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7AB"/>
    <w:rsid w:val="00631A34"/>
    <w:rsid w:val="00631AF2"/>
    <w:rsid w:val="00633F2D"/>
    <w:rsid w:val="00633FC8"/>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233"/>
    <w:rsid w:val="006C3DB9"/>
    <w:rsid w:val="006C67D3"/>
    <w:rsid w:val="006D0627"/>
    <w:rsid w:val="006D0BD0"/>
    <w:rsid w:val="006D4452"/>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34F2"/>
    <w:rsid w:val="0071484E"/>
    <w:rsid w:val="00716A49"/>
    <w:rsid w:val="0072062B"/>
    <w:rsid w:val="007206FD"/>
    <w:rsid w:val="007232A4"/>
    <w:rsid w:val="007246A8"/>
    <w:rsid w:val="00731875"/>
    <w:rsid w:val="00733F8A"/>
    <w:rsid w:val="007350DA"/>
    <w:rsid w:val="00735470"/>
    <w:rsid w:val="00735701"/>
    <w:rsid w:val="00736209"/>
    <w:rsid w:val="00736933"/>
    <w:rsid w:val="00736B31"/>
    <w:rsid w:val="00740F6C"/>
    <w:rsid w:val="007454CC"/>
    <w:rsid w:val="00747B0D"/>
    <w:rsid w:val="007506DF"/>
    <w:rsid w:val="007518BA"/>
    <w:rsid w:val="007526CA"/>
    <w:rsid w:val="00753D47"/>
    <w:rsid w:val="00754C9C"/>
    <w:rsid w:val="007553E5"/>
    <w:rsid w:val="0076226B"/>
    <w:rsid w:val="0076446B"/>
    <w:rsid w:val="00765B8E"/>
    <w:rsid w:val="00766A3D"/>
    <w:rsid w:val="00772C50"/>
    <w:rsid w:val="00775A31"/>
    <w:rsid w:val="00776837"/>
    <w:rsid w:val="00780105"/>
    <w:rsid w:val="00780E94"/>
    <w:rsid w:val="00784688"/>
    <w:rsid w:val="00785A07"/>
    <w:rsid w:val="00787855"/>
    <w:rsid w:val="00791A57"/>
    <w:rsid w:val="00793A7E"/>
    <w:rsid w:val="00795E2A"/>
    <w:rsid w:val="007A30B8"/>
    <w:rsid w:val="007A5136"/>
    <w:rsid w:val="007A54B4"/>
    <w:rsid w:val="007B002F"/>
    <w:rsid w:val="007B075C"/>
    <w:rsid w:val="007B50DB"/>
    <w:rsid w:val="007B5BB0"/>
    <w:rsid w:val="007B6DB4"/>
    <w:rsid w:val="007C03D8"/>
    <w:rsid w:val="007C3726"/>
    <w:rsid w:val="007C3E8F"/>
    <w:rsid w:val="007C74B2"/>
    <w:rsid w:val="007D143A"/>
    <w:rsid w:val="007D1BE8"/>
    <w:rsid w:val="007D6439"/>
    <w:rsid w:val="007E0E25"/>
    <w:rsid w:val="007E2499"/>
    <w:rsid w:val="007E3532"/>
    <w:rsid w:val="007E6CDB"/>
    <w:rsid w:val="007F1A50"/>
    <w:rsid w:val="00801763"/>
    <w:rsid w:val="008026E0"/>
    <w:rsid w:val="008034B9"/>
    <w:rsid w:val="00803DC2"/>
    <w:rsid w:val="00805197"/>
    <w:rsid w:val="008057FF"/>
    <w:rsid w:val="00806FFE"/>
    <w:rsid w:val="008115A8"/>
    <w:rsid w:val="008145C7"/>
    <w:rsid w:val="00814F74"/>
    <w:rsid w:val="0081728D"/>
    <w:rsid w:val="00817B42"/>
    <w:rsid w:val="00821399"/>
    <w:rsid w:val="008259E1"/>
    <w:rsid w:val="0082609B"/>
    <w:rsid w:val="00832304"/>
    <w:rsid w:val="00832825"/>
    <w:rsid w:val="00833B0A"/>
    <w:rsid w:val="00834014"/>
    <w:rsid w:val="00834A4C"/>
    <w:rsid w:val="008362D0"/>
    <w:rsid w:val="0083715A"/>
    <w:rsid w:val="00842A97"/>
    <w:rsid w:val="0085203B"/>
    <w:rsid w:val="00857088"/>
    <w:rsid w:val="00860FFC"/>
    <w:rsid w:val="00863EDA"/>
    <w:rsid w:val="00865203"/>
    <w:rsid w:val="008654EE"/>
    <w:rsid w:val="00866DA9"/>
    <w:rsid w:val="00882E85"/>
    <w:rsid w:val="008832B3"/>
    <w:rsid w:val="00885CA5"/>
    <w:rsid w:val="00887324"/>
    <w:rsid w:val="00890CE9"/>
    <w:rsid w:val="00892E92"/>
    <w:rsid w:val="0089678D"/>
    <w:rsid w:val="00897BC6"/>
    <w:rsid w:val="008A02FE"/>
    <w:rsid w:val="008A1AA0"/>
    <w:rsid w:val="008A2129"/>
    <w:rsid w:val="008A5A0E"/>
    <w:rsid w:val="008A5A96"/>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901434"/>
    <w:rsid w:val="00901AFB"/>
    <w:rsid w:val="00902BE5"/>
    <w:rsid w:val="00903A8E"/>
    <w:rsid w:val="0090418F"/>
    <w:rsid w:val="009051CC"/>
    <w:rsid w:val="009055FD"/>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6E4F"/>
    <w:rsid w:val="00977D54"/>
    <w:rsid w:val="00984406"/>
    <w:rsid w:val="00985C23"/>
    <w:rsid w:val="0098637B"/>
    <w:rsid w:val="0098778F"/>
    <w:rsid w:val="00990BEB"/>
    <w:rsid w:val="009969D6"/>
    <w:rsid w:val="00997FB5"/>
    <w:rsid w:val="009A1FA2"/>
    <w:rsid w:val="009A2FB7"/>
    <w:rsid w:val="009A47A8"/>
    <w:rsid w:val="009A6FF3"/>
    <w:rsid w:val="009B061A"/>
    <w:rsid w:val="009B10FE"/>
    <w:rsid w:val="009B41AF"/>
    <w:rsid w:val="009B4385"/>
    <w:rsid w:val="009B76FD"/>
    <w:rsid w:val="009B7FC7"/>
    <w:rsid w:val="009C0E68"/>
    <w:rsid w:val="009C27F6"/>
    <w:rsid w:val="009C3D30"/>
    <w:rsid w:val="009C4388"/>
    <w:rsid w:val="009C59C0"/>
    <w:rsid w:val="009C6F58"/>
    <w:rsid w:val="009D0FF1"/>
    <w:rsid w:val="009D117E"/>
    <w:rsid w:val="009D15BA"/>
    <w:rsid w:val="009D3627"/>
    <w:rsid w:val="009D49E6"/>
    <w:rsid w:val="009D64A1"/>
    <w:rsid w:val="009E15E7"/>
    <w:rsid w:val="009E28E8"/>
    <w:rsid w:val="009E5B36"/>
    <w:rsid w:val="009E620A"/>
    <w:rsid w:val="009E79CD"/>
    <w:rsid w:val="009E7A7A"/>
    <w:rsid w:val="009E7C81"/>
    <w:rsid w:val="009F0D25"/>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63B2"/>
    <w:rsid w:val="00A07ED3"/>
    <w:rsid w:val="00A12D2A"/>
    <w:rsid w:val="00A13303"/>
    <w:rsid w:val="00A13D4A"/>
    <w:rsid w:val="00A149AB"/>
    <w:rsid w:val="00A16E8E"/>
    <w:rsid w:val="00A22A2D"/>
    <w:rsid w:val="00A24373"/>
    <w:rsid w:val="00A248B9"/>
    <w:rsid w:val="00A24930"/>
    <w:rsid w:val="00A25CFC"/>
    <w:rsid w:val="00A30610"/>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604BC"/>
    <w:rsid w:val="00A63071"/>
    <w:rsid w:val="00A649D7"/>
    <w:rsid w:val="00A64E8D"/>
    <w:rsid w:val="00A70131"/>
    <w:rsid w:val="00A7178F"/>
    <w:rsid w:val="00A736D7"/>
    <w:rsid w:val="00A742E1"/>
    <w:rsid w:val="00A76038"/>
    <w:rsid w:val="00A77017"/>
    <w:rsid w:val="00A77151"/>
    <w:rsid w:val="00A777E8"/>
    <w:rsid w:val="00A84F95"/>
    <w:rsid w:val="00A947A9"/>
    <w:rsid w:val="00A95F1E"/>
    <w:rsid w:val="00AA0244"/>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46AE"/>
    <w:rsid w:val="00B05914"/>
    <w:rsid w:val="00B06914"/>
    <w:rsid w:val="00B1127B"/>
    <w:rsid w:val="00B11FE1"/>
    <w:rsid w:val="00B2044B"/>
    <w:rsid w:val="00B20582"/>
    <w:rsid w:val="00B21682"/>
    <w:rsid w:val="00B21A85"/>
    <w:rsid w:val="00B23D0E"/>
    <w:rsid w:val="00B24020"/>
    <w:rsid w:val="00B26BC7"/>
    <w:rsid w:val="00B27720"/>
    <w:rsid w:val="00B31649"/>
    <w:rsid w:val="00B31F98"/>
    <w:rsid w:val="00B32332"/>
    <w:rsid w:val="00B3706B"/>
    <w:rsid w:val="00B37A38"/>
    <w:rsid w:val="00B37AFB"/>
    <w:rsid w:val="00B445E6"/>
    <w:rsid w:val="00B4623F"/>
    <w:rsid w:val="00B50ACF"/>
    <w:rsid w:val="00B53096"/>
    <w:rsid w:val="00B53A2C"/>
    <w:rsid w:val="00B57FD0"/>
    <w:rsid w:val="00B60E4B"/>
    <w:rsid w:val="00B610C7"/>
    <w:rsid w:val="00B61528"/>
    <w:rsid w:val="00B61818"/>
    <w:rsid w:val="00B63799"/>
    <w:rsid w:val="00B66123"/>
    <w:rsid w:val="00B71C7C"/>
    <w:rsid w:val="00B739A8"/>
    <w:rsid w:val="00B73CDA"/>
    <w:rsid w:val="00B74A4C"/>
    <w:rsid w:val="00B75C44"/>
    <w:rsid w:val="00B773A2"/>
    <w:rsid w:val="00B80189"/>
    <w:rsid w:val="00B810E5"/>
    <w:rsid w:val="00B8175B"/>
    <w:rsid w:val="00B81AD9"/>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12B5"/>
    <w:rsid w:val="00BB683E"/>
    <w:rsid w:val="00BC3548"/>
    <w:rsid w:val="00BC3CBC"/>
    <w:rsid w:val="00BC5AE0"/>
    <w:rsid w:val="00BC5C32"/>
    <w:rsid w:val="00BC61C6"/>
    <w:rsid w:val="00BD656E"/>
    <w:rsid w:val="00BE067B"/>
    <w:rsid w:val="00BE0744"/>
    <w:rsid w:val="00BE1671"/>
    <w:rsid w:val="00BE6EBA"/>
    <w:rsid w:val="00BE7381"/>
    <w:rsid w:val="00BF1EBF"/>
    <w:rsid w:val="00BF2D43"/>
    <w:rsid w:val="00BF3339"/>
    <w:rsid w:val="00BF3959"/>
    <w:rsid w:val="00BF77B2"/>
    <w:rsid w:val="00C0057D"/>
    <w:rsid w:val="00C0168A"/>
    <w:rsid w:val="00C02978"/>
    <w:rsid w:val="00C03B94"/>
    <w:rsid w:val="00C05F22"/>
    <w:rsid w:val="00C11654"/>
    <w:rsid w:val="00C11EB9"/>
    <w:rsid w:val="00C126E2"/>
    <w:rsid w:val="00C13242"/>
    <w:rsid w:val="00C13369"/>
    <w:rsid w:val="00C153CD"/>
    <w:rsid w:val="00C15E4B"/>
    <w:rsid w:val="00C17D6A"/>
    <w:rsid w:val="00C17F8A"/>
    <w:rsid w:val="00C3272F"/>
    <w:rsid w:val="00C3327C"/>
    <w:rsid w:val="00C33398"/>
    <w:rsid w:val="00C342C8"/>
    <w:rsid w:val="00C34A6B"/>
    <w:rsid w:val="00C363DD"/>
    <w:rsid w:val="00C36864"/>
    <w:rsid w:val="00C3797C"/>
    <w:rsid w:val="00C40E91"/>
    <w:rsid w:val="00C41037"/>
    <w:rsid w:val="00C426C0"/>
    <w:rsid w:val="00C429D0"/>
    <w:rsid w:val="00C436F1"/>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3F98"/>
    <w:rsid w:val="00C76584"/>
    <w:rsid w:val="00C7681C"/>
    <w:rsid w:val="00C82406"/>
    <w:rsid w:val="00C86D6C"/>
    <w:rsid w:val="00C86E3D"/>
    <w:rsid w:val="00C906A8"/>
    <w:rsid w:val="00C906AA"/>
    <w:rsid w:val="00C94F9F"/>
    <w:rsid w:val="00C95B84"/>
    <w:rsid w:val="00CA0FBD"/>
    <w:rsid w:val="00CA228C"/>
    <w:rsid w:val="00CB01CD"/>
    <w:rsid w:val="00CB03FF"/>
    <w:rsid w:val="00CB4D79"/>
    <w:rsid w:val="00CB65D6"/>
    <w:rsid w:val="00CC02B9"/>
    <w:rsid w:val="00CC1A3E"/>
    <w:rsid w:val="00CC2624"/>
    <w:rsid w:val="00CC3EE7"/>
    <w:rsid w:val="00CC7E52"/>
    <w:rsid w:val="00CD11C1"/>
    <w:rsid w:val="00CD3D7A"/>
    <w:rsid w:val="00CE0699"/>
    <w:rsid w:val="00CE24D1"/>
    <w:rsid w:val="00CF2D7C"/>
    <w:rsid w:val="00CF4FF0"/>
    <w:rsid w:val="00CF7254"/>
    <w:rsid w:val="00CF7817"/>
    <w:rsid w:val="00D025A5"/>
    <w:rsid w:val="00D04E79"/>
    <w:rsid w:val="00D05254"/>
    <w:rsid w:val="00D07EDE"/>
    <w:rsid w:val="00D10333"/>
    <w:rsid w:val="00D10581"/>
    <w:rsid w:val="00D1552F"/>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7CE"/>
    <w:rsid w:val="00D52BE0"/>
    <w:rsid w:val="00D52E54"/>
    <w:rsid w:val="00D54AF1"/>
    <w:rsid w:val="00D578BF"/>
    <w:rsid w:val="00D61665"/>
    <w:rsid w:val="00D62155"/>
    <w:rsid w:val="00D634EB"/>
    <w:rsid w:val="00D63D05"/>
    <w:rsid w:val="00D64C8F"/>
    <w:rsid w:val="00D66FF4"/>
    <w:rsid w:val="00D67FBB"/>
    <w:rsid w:val="00D72015"/>
    <w:rsid w:val="00D73C12"/>
    <w:rsid w:val="00D74934"/>
    <w:rsid w:val="00D77A98"/>
    <w:rsid w:val="00D81737"/>
    <w:rsid w:val="00D82F65"/>
    <w:rsid w:val="00D85EC1"/>
    <w:rsid w:val="00D86274"/>
    <w:rsid w:val="00D863E7"/>
    <w:rsid w:val="00D863E8"/>
    <w:rsid w:val="00D92D7D"/>
    <w:rsid w:val="00D92EBB"/>
    <w:rsid w:val="00D94CDF"/>
    <w:rsid w:val="00D97854"/>
    <w:rsid w:val="00DA285E"/>
    <w:rsid w:val="00DA3D41"/>
    <w:rsid w:val="00DA3D8D"/>
    <w:rsid w:val="00DA4A76"/>
    <w:rsid w:val="00DA5B44"/>
    <w:rsid w:val="00DB3543"/>
    <w:rsid w:val="00DC0672"/>
    <w:rsid w:val="00DC4C6A"/>
    <w:rsid w:val="00DC5D2E"/>
    <w:rsid w:val="00DC7763"/>
    <w:rsid w:val="00DD0277"/>
    <w:rsid w:val="00DD2114"/>
    <w:rsid w:val="00DD4395"/>
    <w:rsid w:val="00DD5E5F"/>
    <w:rsid w:val="00DD63C3"/>
    <w:rsid w:val="00DD6DD0"/>
    <w:rsid w:val="00DE3066"/>
    <w:rsid w:val="00DE3AF2"/>
    <w:rsid w:val="00DE41AF"/>
    <w:rsid w:val="00DE4CEE"/>
    <w:rsid w:val="00DE668F"/>
    <w:rsid w:val="00DE6839"/>
    <w:rsid w:val="00DF0664"/>
    <w:rsid w:val="00E000A3"/>
    <w:rsid w:val="00E018DF"/>
    <w:rsid w:val="00E04415"/>
    <w:rsid w:val="00E0566F"/>
    <w:rsid w:val="00E05710"/>
    <w:rsid w:val="00E05B15"/>
    <w:rsid w:val="00E07FEE"/>
    <w:rsid w:val="00E10881"/>
    <w:rsid w:val="00E109BD"/>
    <w:rsid w:val="00E11654"/>
    <w:rsid w:val="00E127E2"/>
    <w:rsid w:val="00E14A3F"/>
    <w:rsid w:val="00E14D69"/>
    <w:rsid w:val="00E160EE"/>
    <w:rsid w:val="00E22839"/>
    <w:rsid w:val="00E236F2"/>
    <w:rsid w:val="00E24804"/>
    <w:rsid w:val="00E24F59"/>
    <w:rsid w:val="00E24FDF"/>
    <w:rsid w:val="00E251E5"/>
    <w:rsid w:val="00E26B2E"/>
    <w:rsid w:val="00E271A5"/>
    <w:rsid w:val="00E27BD5"/>
    <w:rsid w:val="00E31BC0"/>
    <w:rsid w:val="00E34D19"/>
    <w:rsid w:val="00E3640D"/>
    <w:rsid w:val="00E400B2"/>
    <w:rsid w:val="00E41ADC"/>
    <w:rsid w:val="00E42EB2"/>
    <w:rsid w:val="00E4516E"/>
    <w:rsid w:val="00E4519B"/>
    <w:rsid w:val="00E45423"/>
    <w:rsid w:val="00E45C22"/>
    <w:rsid w:val="00E5146D"/>
    <w:rsid w:val="00E51A1C"/>
    <w:rsid w:val="00E51E5E"/>
    <w:rsid w:val="00E53724"/>
    <w:rsid w:val="00E55EF3"/>
    <w:rsid w:val="00E61CCC"/>
    <w:rsid w:val="00E6393A"/>
    <w:rsid w:val="00E65E8A"/>
    <w:rsid w:val="00E71F92"/>
    <w:rsid w:val="00E729DE"/>
    <w:rsid w:val="00E74A8C"/>
    <w:rsid w:val="00E7557D"/>
    <w:rsid w:val="00E80BA9"/>
    <w:rsid w:val="00E80FE6"/>
    <w:rsid w:val="00E81653"/>
    <w:rsid w:val="00E9014E"/>
    <w:rsid w:val="00E9182C"/>
    <w:rsid w:val="00E9318F"/>
    <w:rsid w:val="00E937B3"/>
    <w:rsid w:val="00E93E28"/>
    <w:rsid w:val="00E97140"/>
    <w:rsid w:val="00E9776A"/>
    <w:rsid w:val="00E97F6A"/>
    <w:rsid w:val="00EA4DFC"/>
    <w:rsid w:val="00EA586E"/>
    <w:rsid w:val="00EA5897"/>
    <w:rsid w:val="00EA607C"/>
    <w:rsid w:val="00EA697D"/>
    <w:rsid w:val="00EA7F96"/>
    <w:rsid w:val="00EB4727"/>
    <w:rsid w:val="00EB65D8"/>
    <w:rsid w:val="00EB699A"/>
    <w:rsid w:val="00EB75D4"/>
    <w:rsid w:val="00EC3326"/>
    <w:rsid w:val="00EC5D44"/>
    <w:rsid w:val="00EC7D5A"/>
    <w:rsid w:val="00ED0CF6"/>
    <w:rsid w:val="00ED1A9A"/>
    <w:rsid w:val="00ED2602"/>
    <w:rsid w:val="00ED407F"/>
    <w:rsid w:val="00ED51D9"/>
    <w:rsid w:val="00ED68F8"/>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CEF"/>
    <w:rsid w:val="00F04DF0"/>
    <w:rsid w:val="00F04FDF"/>
    <w:rsid w:val="00F05086"/>
    <w:rsid w:val="00F05CD2"/>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67C1F"/>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1E49"/>
    <w:rsid w:val="00FC26A1"/>
    <w:rsid w:val="00FC550B"/>
    <w:rsid w:val="00FC5A53"/>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BBB7A4AE-F52A-4BBB-80EC-0E7844F2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11742C48-EA46-4DFB-ADB9-3A10B673D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62897C9A-55FD-4692-B9F2-7BC0A0D28374}">
  <ds:schemaRefs>
    <ds:schemaRef ds:uri="http://purl.org/dc/dcmitype/"/>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cadce026-d35b-4a62-a2ee-1436bb44fb55"/>
    <ds:schemaRef ds:uri="97b6fe81-1556-4112-94ca-31043ca39b71"/>
    <ds:schemaRef ds:uri="f71abe4e-f5ff-49cd-8eff-5f4949acc510"/>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86</Pages>
  <Words>27527</Words>
  <Characters>156907</Characters>
  <Application>Microsoft Office Word</Application>
  <DocSecurity>8</DocSecurity>
  <Lines>1307</Lines>
  <Paragraphs>368</Paragraphs>
  <ScaleCrop>false</ScaleCrop>
  <Company/>
  <LinksUpToDate>false</LinksUpToDate>
  <CharactersWithSpaces>184066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Guidance</cp:lastModifiedBy>
  <cp:revision>76</cp:revision>
  <cp:lastPrinted>2025-05-12T14:51:00Z</cp:lastPrinted>
  <dcterms:created xsi:type="dcterms:W3CDTF">2025-03-19T11:46:00Z</dcterms:created>
  <dcterms:modified xsi:type="dcterms:W3CDTF">2025-05-14T16:13:00Z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